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088EAB" w14:textId="2B53BD77" w:rsidR="00FB36CB" w:rsidRDefault="00FB36CB" w:rsidP="002420E4">
      <w:pPr>
        <w:pStyle w:val="Caption"/>
        <w:jc w:val="center"/>
        <w:rPr>
          <w:ins w:id="0" w:author="Guidance" w:date="2025-06-16T16:22:00Z" w16du:dateUtc="2025-06-16T15:22:00Z"/>
        </w:rPr>
      </w:pPr>
    </w:p>
    <w:p w14:paraId="08E590B7" w14:textId="77777777" w:rsidR="00FB36CB" w:rsidRDefault="00FB36CB" w:rsidP="00FB36CB">
      <w:pPr>
        <w:pStyle w:val="Heading5"/>
        <w:rPr>
          <w:ins w:id="1" w:author="Guidance" w:date="2025-06-16T16:22:00Z" w16du:dateUtc="2025-06-16T15:22:00Z"/>
          <w:sz w:val="40"/>
        </w:rPr>
      </w:pPr>
      <w:ins w:id="2" w:author="Guidance" w:date="2025-06-16T16:22:00Z" w16du:dateUtc="2025-06-16T15:22:00Z">
        <w:r>
          <w:rPr>
            <w:sz w:val="40"/>
          </w:rPr>
          <w:t xml:space="preserve">STCP 12-2 Issue 001: RMS and EMT Model Sharing Process </w:t>
        </w:r>
      </w:ins>
    </w:p>
    <w:p w14:paraId="69ED763F" w14:textId="77777777" w:rsidR="00FB36CB" w:rsidRDefault="00FB36CB" w:rsidP="00FB36CB">
      <w:pPr>
        <w:rPr>
          <w:ins w:id="3" w:author="Guidance" w:date="2025-06-16T16:22:00Z" w16du:dateUtc="2025-06-16T15:22:00Z"/>
        </w:rPr>
      </w:pPr>
    </w:p>
    <w:p w14:paraId="55DE50D0" w14:textId="77777777" w:rsidR="00FB36CB" w:rsidRDefault="00FB36CB" w:rsidP="00FB36CB">
      <w:pPr>
        <w:pStyle w:val="Heading5"/>
        <w:rPr>
          <w:ins w:id="4" w:author="Guidance" w:date="2025-06-16T16:22:00Z" w16du:dateUtc="2025-06-16T15:22:00Z"/>
        </w:rPr>
      </w:pPr>
      <w:ins w:id="5" w:author="Guidance" w:date="2025-06-16T16:22:00Z" w16du:dateUtc="2025-06-16T15:22:00Z">
        <w:r>
          <w:t>STC Procedure Document Authorisation</w:t>
        </w:r>
      </w:ins>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FB36CB" w14:paraId="38121426" w14:textId="77777777" w:rsidTr="00A847C2">
        <w:trPr>
          <w:ins w:id="6" w:author="Guidance" w:date="2025-06-16T16:22:00Z" w16du:dateUtc="2025-06-16T15:22:00Z"/>
        </w:trPr>
        <w:tc>
          <w:tcPr>
            <w:tcW w:w="2518" w:type="dxa"/>
          </w:tcPr>
          <w:p w14:paraId="4CCF140D" w14:textId="77777777" w:rsidR="00FB36CB" w:rsidRDefault="00FB36CB" w:rsidP="00A847C2">
            <w:pPr>
              <w:spacing w:before="120"/>
              <w:jc w:val="center"/>
              <w:rPr>
                <w:ins w:id="7" w:author="Guidance" w:date="2025-06-16T16:22:00Z" w16du:dateUtc="2025-06-16T15:22:00Z"/>
                <w:b/>
                <w:color w:val="000000"/>
              </w:rPr>
            </w:pPr>
            <w:ins w:id="8" w:author="Guidance" w:date="2025-06-16T16:22:00Z" w16du:dateUtc="2025-06-16T15:22:00Z">
              <w:r>
                <w:rPr>
                  <w:b/>
                  <w:color w:val="000000"/>
                </w:rPr>
                <w:t>Company</w:t>
              </w:r>
            </w:ins>
          </w:p>
        </w:tc>
        <w:tc>
          <w:tcPr>
            <w:tcW w:w="2126" w:type="dxa"/>
          </w:tcPr>
          <w:p w14:paraId="3F41246B" w14:textId="77777777" w:rsidR="00FB36CB" w:rsidRDefault="00FB36CB" w:rsidP="00A847C2">
            <w:pPr>
              <w:spacing w:before="120"/>
              <w:jc w:val="center"/>
              <w:rPr>
                <w:ins w:id="9" w:author="Guidance" w:date="2025-06-16T16:22:00Z" w16du:dateUtc="2025-06-16T15:22:00Z"/>
                <w:b/>
                <w:color w:val="000000"/>
              </w:rPr>
            </w:pPr>
            <w:ins w:id="10" w:author="Guidance" w:date="2025-06-16T16:22:00Z" w16du:dateUtc="2025-06-16T15:22:00Z">
              <w:r>
                <w:rPr>
                  <w:b/>
                  <w:color w:val="000000"/>
                </w:rPr>
                <w:t>Name of Party Representative</w:t>
              </w:r>
            </w:ins>
          </w:p>
        </w:tc>
        <w:tc>
          <w:tcPr>
            <w:tcW w:w="2552" w:type="dxa"/>
          </w:tcPr>
          <w:p w14:paraId="411EF3B7" w14:textId="77777777" w:rsidR="00FB36CB" w:rsidRDefault="00FB36CB" w:rsidP="00A847C2">
            <w:pPr>
              <w:spacing w:before="120"/>
              <w:jc w:val="center"/>
              <w:rPr>
                <w:ins w:id="11" w:author="Guidance" w:date="2025-06-16T16:22:00Z" w16du:dateUtc="2025-06-16T15:22:00Z"/>
                <w:b/>
                <w:color w:val="000000"/>
              </w:rPr>
            </w:pPr>
            <w:ins w:id="12" w:author="Guidance" w:date="2025-06-16T16:22:00Z" w16du:dateUtc="2025-06-16T15:22:00Z">
              <w:r>
                <w:rPr>
                  <w:b/>
                  <w:color w:val="000000"/>
                </w:rPr>
                <w:t>Signature</w:t>
              </w:r>
            </w:ins>
          </w:p>
        </w:tc>
        <w:tc>
          <w:tcPr>
            <w:tcW w:w="1276" w:type="dxa"/>
          </w:tcPr>
          <w:p w14:paraId="5B787AF6" w14:textId="77777777" w:rsidR="00FB36CB" w:rsidRDefault="00FB36CB" w:rsidP="00A847C2">
            <w:pPr>
              <w:spacing w:before="120"/>
              <w:jc w:val="center"/>
              <w:rPr>
                <w:ins w:id="13" w:author="Guidance" w:date="2025-06-16T16:22:00Z" w16du:dateUtc="2025-06-16T15:22:00Z"/>
                <w:b/>
                <w:color w:val="000000"/>
              </w:rPr>
            </w:pPr>
            <w:ins w:id="14" w:author="Guidance" w:date="2025-06-16T16:22:00Z" w16du:dateUtc="2025-06-16T15:22:00Z">
              <w:r>
                <w:rPr>
                  <w:b/>
                  <w:color w:val="000000"/>
                </w:rPr>
                <w:t>Date</w:t>
              </w:r>
            </w:ins>
          </w:p>
        </w:tc>
      </w:tr>
      <w:tr w:rsidR="00FB36CB" w14:paraId="062F4F3B" w14:textId="77777777" w:rsidTr="00A847C2">
        <w:trPr>
          <w:ins w:id="15" w:author="Guidance" w:date="2025-06-16T16:22:00Z" w16du:dateUtc="2025-06-16T15:22:00Z"/>
        </w:trPr>
        <w:tc>
          <w:tcPr>
            <w:tcW w:w="2518" w:type="dxa"/>
          </w:tcPr>
          <w:p w14:paraId="289BB50C" w14:textId="77777777" w:rsidR="00FB36CB" w:rsidRDefault="00FB36CB" w:rsidP="00A847C2">
            <w:pPr>
              <w:autoSpaceDE w:val="0"/>
              <w:autoSpaceDN w:val="0"/>
              <w:adjustRightInd w:val="0"/>
              <w:spacing w:after="0"/>
              <w:rPr>
                <w:ins w:id="16" w:author="Guidance" w:date="2025-06-16T16:22:00Z" w16du:dateUtc="2025-06-16T15:22:00Z"/>
                <w:sz w:val="22"/>
                <w:lang w:eastAsia="en-GB"/>
              </w:rPr>
            </w:pPr>
            <w:ins w:id="17" w:author="Guidance" w:date="2025-06-16T16:22:00Z" w16du:dateUtc="2025-06-16T15:22:00Z">
              <w:r>
                <w:rPr>
                  <w:sz w:val="22"/>
                  <w:lang w:eastAsia="en-GB"/>
                </w:rPr>
                <w:t>The Company</w:t>
              </w:r>
            </w:ins>
          </w:p>
        </w:tc>
        <w:tc>
          <w:tcPr>
            <w:tcW w:w="2126" w:type="dxa"/>
          </w:tcPr>
          <w:p w14:paraId="787D4C85" w14:textId="77777777" w:rsidR="00FB36CB" w:rsidRDefault="00FB36CB" w:rsidP="00A847C2">
            <w:pPr>
              <w:spacing w:before="120"/>
              <w:rPr>
                <w:ins w:id="18" w:author="Guidance" w:date="2025-06-16T16:22:00Z" w16du:dateUtc="2025-06-16T15:22:00Z"/>
                <w:color w:val="000000"/>
              </w:rPr>
            </w:pPr>
          </w:p>
        </w:tc>
        <w:tc>
          <w:tcPr>
            <w:tcW w:w="2552" w:type="dxa"/>
          </w:tcPr>
          <w:p w14:paraId="79ED8F3C" w14:textId="77777777" w:rsidR="00FB36CB" w:rsidRDefault="00FB36CB" w:rsidP="00A847C2">
            <w:pPr>
              <w:rPr>
                <w:ins w:id="19" w:author="Guidance" w:date="2025-06-16T16:22:00Z" w16du:dateUtc="2025-06-16T15:22:00Z"/>
                <w:color w:val="000000"/>
              </w:rPr>
            </w:pPr>
          </w:p>
        </w:tc>
        <w:tc>
          <w:tcPr>
            <w:tcW w:w="1276" w:type="dxa"/>
          </w:tcPr>
          <w:p w14:paraId="299CF9FE" w14:textId="77777777" w:rsidR="00FB36CB" w:rsidRDefault="00FB36CB" w:rsidP="00A847C2">
            <w:pPr>
              <w:rPr>
                <w:ins w:id="20" w:author="Guidance" w:date="2025-06-16T16:22:00Z" w16du:dateUtc="2025-06-16T15:22:00Z"/>
                <w:color w:val="000000"/>
              </w:rPr>
            </w:pPr>
          </w:p>
        </w:tc>
      </w:tr>
      <w:tr w:rsidR="00FB36CB" w14:paraId="6F16E6C2" w14:textId="77777777" w:rsidTr="00A847C2">
        <w:trPr>
          <w:ins w:id="21" w:author="Guidance" w:date="2025-06-16T16:22:00Z" w16du:dateUtc="2025-06-16T15:22:00Z"/>
        </w:trPr>
        <w:tc>
          <w:tcPr>
            <w:tcW w:w="2518" w:type="dxa"/>
          </w:tcPr>
          <w:p w14:paraId="5FFF489F" w14:textId="77777777" w:rsidR="00FB36CB" w:rsidRDefault="00FB36CB" w:rsidP="00A847C2">
            <w:pPr>
              <w:spacing w:before="120"/>
              <w:rPr>
                <w:ins w:id="22" w:author="Guidance" w:date="2025-06-16T16:22:00Z" w16du:dateUtc="2025-06-16T15:22:00Z"/>
                <w:color w:val="000000"/>
              </w:rPr>
            </w:pPr>
            <w:ins w:id="23" w:author="Guidance" w:date="2025-06-16T16:22:00Z" w16du:dateUtc="2025-06-16T15:22:00Z">
              <w:r w:rsidRPr="20E23DBC">
                <w:rPr>
                  <w:sz w:val="22"/>
                  <w:szCs w:val="22"/>
                  <w:lang w:eastAsia="en-GB"/>
                </w:rPr>
                <w:t>National Grid Electricity Transmission plc (NGET)</w:t>
              </w:r>
            </w:ins>
          </w:p>
        </w:tc>
        <w:tc>
          <w:tcPr>
            <w:tcW w:w="2126" w:type="dxa"/>
          </w:tcPr>
          <w:p w14:paraId="5F91F2D2" w14:textId="77777777" w:rsidR="00FB36CB" w:rsidRDefault="00FB36CB" w:rsidP="00A847C2">
            <w:pPr>
              <w:spacing w:before="120"/>
              <w:rPr>
                <w:ins w:id="24" w:author="Guidance" w:date="2025-06-16T16:22:00Z" w16du:dateUtc="2025-06-16T15:22:00Z"/>
                <w:color w:val="000000"/>
              </w:rPr>
            </w:pPr>
          </w:p>
        </w:tc>
        <w:tc>
          <w:tcPr>
            <w:tcW w:w="2552" w:type="dxa"/>
          </w:tcPr>
          <w:p w14:paraId="7D1D542D" w14:textId="77777777" w:rsidR="00FB36CB" w:rsidRDefault="00FB36CB" w:rsidP="00A847C2">
            <w:pPr>
              <w:rPr>
                <w:ins w:id="25" w:author="Guidance" w:date="2025-06-16T16:22:00Z" w16du:dateUtc="2025-06-16T15:22:00Z"/>
                <w:color w:val="000000"/>
              </w:rPr>
            </w:pPr>
          </w:p>
        </w:tc>
        <w:tc>
          <w:tcPr>
            <w:tcW w:w="1276" w:type="dxa"/>
          </w:tcPr>
          <w:p w14:paraId="69334625" w14:textId="77777777" w:rsidR="00FB36CB" w:rsidRDefault="00FB36CB" w:rsidP="00A847C2">
            <w:pPr>
              <w:rPr>
                <w:ins w:id="26" w:author="Guidance" w:date="2025-06-16T16:22:00Z" w16du:dateUtc="2025-06-16T15:22:00Z"/>
                <w:color w:val="000000"/>
              </w:rPr>
            </w:pPr>
          </w:p>
        </w:tc>
      </w:tr>
      <w:tr w:rsidR="00FB36CB" w14:paraId="6A10C27B" w14:textId="77777777" w:rsidTr="00A847C2">
        <w:trPr>
          <w:trHeight w:val="675"/>
          <w:ins w:id="27" w:author="Guidance" w:date="2025-06-16T16:22:00Z" w16du:dateUtc="2025-06-16T15:22:00Z"/>
        </w:trPr>
        <w:tc>
          <w:tcPr>
            <w:tcW w:w="2518" w:type="dxa"/>
          </w:tcPr>
          <w:p w14:paraId="5C9FA134" w14:textId="77777777" w:rsidR="00FB36CB" w:rsidRDefault="00FB36CB" w:rsidP="00A847C2">
            <w:pPr>
              <w:spacing w:before="120"/>
              <w:rPr>
                <w:ins w:id="28" w:author="Guidance" w:date="2025-06-16T16:22:00Z" w16du:dateUtc="2025-06-16T15:22:00Z"/>
                <w:color w:val="000000"/>
              </w:rPr>
            </w:pPr>
            <w:ins w:id="29" w:author="Guidance" w:date="2025-06-16T16:22:00Z" w16du:dateUtc="2025-06-16T15:22:00Z">
              <w:r w:rsidRPr="20E23DBC">
                <w:rPr>
                  <w:sz w:val="22"/>
                  <w:szCs w:val="22"/>
                  <w:lang w:eastAsia="en-GB"/>
                </w:rPr>
                <w:t>SP Transmission plc (SPT)</w:t>
              </w:r>
            </w:ins>
          </w:p>
        </w:tc>
        <w:tc>
          <w:tcPr>
            <w:tcW w:w="2126" w:type="dxa"/>
          </w:tcPr>
          <w:p w14:paraId="72F82420" w14:textId="77777777" w:rsidR="00FB36CB" w:rsidRDefault="00FB36CB" w:rsidP="00A847C2">
            <w:pPr>
              <w:spacing w:before="120"/>
              <w:rPr>
                <w:ins w:id="30" w:author="Guidance" w:date="2025-06-16T16:22:00Z" w16du:dateUtc="2025-06-16T15:22:00Z"/>
                <w:color w:val="000000"/>
              </w:rPr>
            </w:pPr>
          </w:p>
        </w:tc>
        <w:tc>
          <w:tcPr>
            <w:tcW w:w="2552" w:type="dxa"/>
          </w:tcPr>
          <w:p w14:paraId="348ED078" w14:textId="77777777" w:rsidR="00FB36CB" w:rsidRDefault="00FB36CB" w:rsidP="00A847C2">
            <w:pPr>
              <w:rPr>
                <w:ins w:id="31" w:author="Guidance" w:date="2025-06-16T16:22:00Z" w16du:dateUtc="2025-06-16T15:22:00Z"/>
                <w:color w:val="000000"/>
              </w:rPr>
            </w:pPr>
          </w:p>
        </w:tc>
        <w:tc>
          <w:tcPr>
            <w:tcW w:w="1276" w:type="dxa"/>
          </w:tcPr>
          <w:p w14:paraId="65E05459" w14:textId="77777777" w:rsidR="00FB36CB" w:rsidRDefault="00FB36CB" w:rsidP="00A847C2">
            <w:pPr>
              <w:rPr>
                <w:ins w:id="32" w:author="Guidance" w:date="2025-06-16T16:22:00Z" w16du:dateUtc="2025-06-16T15:22:00Z"/>
                <w:color w:val="000000"/>
              </w:rPr>
            </w:pPr>
          </w:p>
        </w:tc>
      </w:tr>
      <w:tr w:rsidR="00FB36CB" w14:paraId="1AEA6A21" w14:textId="77777777" w:rsidTr="00A847C2">
        <w:trPr>
          <w:ins w:id="33" w:author="Guidance" w:date="2025-06-16T16:22:00Z" w16du:dateUtc="2025-06-16T15:22:00Z"/>
        </w:trPr>
        <w:tc>
          <w:tcPr>
            <w:tcW w:w="2518" w:type="dxa"/>
          </w:tcPr>
          <w:p w14:paraId="2001D4F5" w14:textId="77777777" w:rsidR="00FB36CB" w:rsidRDefault="00FB36CB" w:rsidP="00A847C2">
            <w:pPr>
              <w:autoSpaceDE w:val="0"/>
              <w:autoSpaceDN w:val="0"/>
              <w:adjustRightInd w:val="0"/>
              <w:spacing w:after="0"/>
              <w:rPr>
                <w:ins w:id="34" w:author="Guidance" w:date="2025-06-16T16:22:00Z" w16du:dateUtc="2025-06-16T15:22:00Z"/>
                <w:sz w:val="22"/>
                <w:lang w:eastAsia="en-GB"/>
              </w:rPr>
            </w:pPr>
            <w:ins w:id="35" w:author="Guidance" w:date="2025-06-16T16:22:00Z" w16du:dateUtc="2025-06-16T15:22:00Z">
              <w:r>
                <w:rPr>
                  <w:sz w:val="22"/>
                  <w:lang w:eastAsia="en-GB"/>
                </w:rPr>
                <w:t>Scottish Hydro-Electric</w:t>
              </w:r>
            </w:ins>
          </w:p>
          <w:p w14:paraId="0153808B" w14:textId="77777777" w:rsidR="00FB36CB" w:rsidRDefault="00FB36CB" w:rsidP="00A847C2">
            <w:pPr>
              <w:spacing w:before="120"/>
              <w:rPr>
                <w:ins w:id="36" w:author="Guidance" w:date="2025-06-16T16:22:00Z" w16du:dateUtc="2025-06-16T15:22:00Z"/>
                <w:color w:val="000000"/>
              </w:rPr>
            </w:pPr>
            <w:ins w:id="37" w:author="Guidance" w:date="2025-06-16T16:22:00Z" w16du:dateUtc="2025-06-16T15:22:00Z">
              <w:r w:rsidRPr="20E23DBC">
                <w:rPr>
                  <w:sz w:val="22"/>
                  <w:szCs w:val="22"/>
                  <w:lang w:eastAsia="en-GB"/>
                </w:rPr>
                <w:t>Transmission plc (SHETL)</w:t>
              </w:r>
            </w:ins>
          </w:p>
        </w:tc>
        <w:tc>
          <w:tcPr>
            <w:tcW w:w="2126" w:type="dxa"/>
          </w:tcPr>
          <w:p w14:paraId="7B76F72F" w14:textId="77777777" w:rsidR="00FB36CB" w:rsidRDefault="00FB36CB" w:rsidP="00A847C2">
            <w:pPr>
              <w:spacing w:before="120"/>
              <w:rPr>
                <w:ins w:id="38" w:author="Guidance" w:date="2025-06-16T16:22:00Z" w16du:dateUtc="2025-06-16T15:22:00Z"/>
                <w:color w:val="000000"/>
              </w:rPr>
            </w:pPr>
          </w:p>
        </w:tc>
        <w:tc>
          <w:tcPr>
            <w:tcW w:w="2552" w:type="dxa"/>
          </w:tcPr>
          <w:p w14:paraId="1DF5CA1A" w14:textId="77777777" w:rsidR="00FB36CB" w:rsidRDefault="00FB36CB" w:rsidP="00A847C2">
            <w:pPr>
              <w:rPr>
                <w:ins w:id="39" w:author="Guidance" w:date="2025-06-16T16:22:00Z" w16du:dateUtc="2025-06-16T15:22:00Z"/>
                <w:color w:val="000000"/>
              </w:rPr>
            </w:pPr>
          </w:p>
        </w:tc>
        <w:tc>
          <w:tcPr>
            <w:tcW w:w="1276" w:type="dxa"/>
          </w:tcPr>
          <w:p w14:paraId="79570868" w14:textId="77777777" w:rsidR="00FB36CB" w:rsidRDefault="00FB36CB" w:rsidP="00A847C2">
            <w:pPr>
              <w:rPr>
                <w:ins w:id="40" w:author="Guidance" w:date="2025-06-16T16:22:00Z" w16du:dateUtc="2025-06-16T15:22:00Z"/>
                <w:color w:val="000000"/>
              </w:rPr>
            </w:pPr>
          </w:p>
        </w:tc>
      </w:tr>
      <w:tr w:rsidR="00FB36CB" w14:paraId="35A613D5" w14:textId="77777777" w:rsidTr="00A847C2">
        <w:trPr>
          <w:ins w:id="41" w:author="Guidance" w:date="2025-06-16T16:22:00Z" w16du:dateUtc="2025-06-16T15:22:00Z"/>
        </w:trPr>
        <w:tc>
          <w:tcPr>
            <w:tcW w:w="2518" w:type="dxa"/>
          </w:tcPr>
          <w:p w14:paraId="2DF640A4" w14:textId="77777777" w:rsidR="00FB36CB" w:rsidRDefault="00FB36CB" w:rsidP="00A847C2">
            <w:pPr>
              <w:autoSpaceDE w:val="0"/>
              <w:autoSpaceDN w:val="0"/>
              <w:adjustRightInd w:val="0"/>
              <w:spacing w:after="0"/>
              <w:rPr>
                <w:ins w:id="42" w:author="Guidance" w:date="2025-06-16T16:22:00Z" w16du:dateUtc="2025-06-16T15:22:00Z"/>
                <w:sz w:val="22"/>
                <w:szCs w:val="22"/>
                <w:lang w:eastAsia="en-GB"/>
              </w:rPr>
            </w:pPr>
            <w:ins w:id="43" w:author="Guidance" w:date="2025-06-16T16:22:00Z" w16du:dateUtc="2025-06-16T15:22:00Z">
              <w:r w:rsidRPr="20E23DBC">
                <w:rPr>
                  <w:sz w:val="22"/>
                  <w:szCs w:val="22"/>
                  <w:lang w:eastAsia="en-GB"/>
                </w:rPr>
                <w:t>Offshore Transmission Owners (OFTO)</w:t>
              </w:r>
            </w:ins>
          </w:p>
        </w:tc>
        <w:tc>
          <w:tcPr>
            <w:tcW w:w="2126" w:type="dxa"/>
          </w:tcPr>
          <w:p w14:paraId="5B1AA673" w14:textId="77777777" w:rsidR="00FB36CB" w:rsidRDefault="00FB36CB" w:rsidP="00A847C2">
            <w:pPr>
              <w:spacing w:before="120"/>
              <w:rPr>
                <w:ins w:id="44" w:author="Guidance" w:date="2025-06-16T16:22:00Z" w16du:dateUtc="2025-06-16T15:22:00Z"/>
                <w:color w:val="000000"/>
              </w:rPr>
            </w:pPr>
          </w:p>
        </w:tc>
        <w:tc>
          <w:tcPr>
            <w:tcW w:w="2552" w:type="dxa"/>
          </w:tcPr>
          <w:p w14:paraId="28705F92" w14:textId="77777777" w:rsidR="00FB36CB" w:rsidRDefault="00FB36CB" w:rsidP="00A847C2">
            <w:pPr>
              <w:rPr>
                <w:ins w:id="45" w:author="Guidance" w:date="2025-06-16T16:22:00Z" w16du:dateUtc="2025-06-16T15:22:00Z"/>
                <w:color w:val="000000"/>
              </w:rPr>
            </w:pPr>
          </w:p>
        </w:tc>
        <w:tc>
          <w:tcPr>
            <w:tcW w:w="1276" w:type="dxa"/>
          </w:tcPr>
          <w:p w14:paraId="7A0F3D0D" w14:textId="77777777" w:rsidR="00FB36CB" w:rsidRDefault="00FB36CB" w:rsidP="00A847C2">
            <w:pPr>
              <w:rPr>
                <w:ins w:id="46" w:author="Guidance" w:date="2025-06-16T16:22:00Z" w16du:dateUtc="2025-06-16T15:22:00Z"/>
                <w:color w:val="000000"/>
              </w:rPr>
            </w:pPr>
          </w:p>
        </w:tc>
      </w:tr>
      <w:tr w:rsidR="00FB36CB" w14:paraId="283878E4" w14:textId="77777777" w:rsidTr="00A847C2">
        <w:trPr>
          <w:trHeight w:val="300"/>
          <w:ins w:id="47" w:author="Guidance" w:date="2025-06-16T16:22:00Z" w16du:dateUtc="2025-06-16T15:22:00Z"/>
        </w:trPr>
        <w:tc>
          <w:tcPr>
            <w:tcW w:w="2518" w:type="dxa"/>
          </w:tcPr>
          <w:p w14:paraId="3F53B2D0" w14:textId="77777777" w:rsidR="00FB36CB" w:rsidRDefault="00FB36CB" w:rsidP="00A847C2">
            <w:pPr>
              <w:rPr>
                <w:ins w:id="48" w:author="Guidance" w:date="2025-06-16T16:22:00Z" w16du:dateUtc="2025-06-16T15:22:00Z"/>
                <w:sz w:val="22"/>
                <w:szCs w:val="22"/>
                <w:lang w:eastAsia="en-GB"/>
              </w:rPr>
            </w:pPr>
            <w:ins w:id="49" w:author="Guidance" w:date="2025-06-16T16:22:00Z" w16du:dateUtc="2025-06-16T15:22:00Z">
              <w:r w:rsidRPr="20E23DBC">
                <w:rPr>
                  <w:sz w:val="22"/>
                  <w:szCs w:val="22"/>
                  <w:lang w:eastAsia="en-GB"/>
                </w:rPr>
                <w:t>Competitively Appointed Transmission Owners (CATO)</w:t>
              </w:r>
            </w:ins>
          </w:p>
        </w:tc>
        <w:tc>
          <w:tcPr>
            <w:tcW w:w="2126" w:type="dxa"/>
          </w:tcPr>
          <w:p w14:paraId="08FFA6A3" w14:textId="77777777" w:rsidR="00FB36CB" w:rsidRDefault="00FB36CB" w:rsidP="00A847C2">
            <w:pPr>
              <w:rPr>
                <w:ins w:id="50" w:author="Guidance" w:date="2025-06-16T16:22:00Z" w16du:dateUtc="2025-06-16T15:22:00Z"/>
                <w:color w:val="000000" w:themeColor="text1"/>
              </w:rPr>
            </w:pPr>
          </w:p>
        </w:tc>
        <w:tc>
          <w:tcPr>
            <w:tcW w:w="2552" w:type="dxa"/>
          </w:tcPr>
          <w:p w14:paraId="52A88338" w14:textId="77777777" w:rsidR="00FB36CB" w:rsidRDefault="00FB36CB" w:rsidP="00A847C2">
            <w:pPr>
              <w:rPr>
                <w:ins w:id="51" w:author="Guidance" w:date="2025-06-16T16:22:00Z" w16du:dateUtc="2025-06-16T15:22:00Z"/>
                <w:color w:val="000000" w:themeColor="text1"/>
              </w:rPr>
            </w:pPr>
          </w:p>
        </w:tc>
        <w:tc>
          <w:tcPr>
            <w:tcW w:w="1276" w:type="dxa"/>
          </w:tcPr>
          <w:p w14:paraId="25BEEA8A" w14:textId="77777777" w:rsidR="00FB36CB" w:rsidRDefault="00FB36CB" w:rsidP="00A847C2">
            <w:pPr>
              <w:rPr>
                <w:ins w:id="52" w:author="Guidance" w:date="2025-06-16T16:22:00Z" w16du:dateUtc="2025-06-16T15:22:00Z"/>
                <w:color w:val="000000" w:themeColor="text1"/>
              </w:rPr>
            </w:pPr>
          </w:p>
        </w:tc>
      </w:tr>
    </w:tbl>
    <w:p w14:paraId="1982849E" w14:textId="77777777" w:rsidR="00FB36CB" w:rsidRDefault="00FB36CB" w:rsidP="00FB36CB">
      <w:pPr>
        <w:rPr>
          <w:ins w:id="53" w:author="Guidance" w:date="2025-06-16T16:22:00Z" w16du:dateUtc="2025-06-16T15:22:00Z"/>
        </w:rPr>
      </w:pPr>
    </w:p>
    <w:p w14:paraId="3F26674F" w14:textId="77777777" w:rsidR="00FB36CB" w:rsidRDefault="00FB36CB" w:rsidP="00FB36CB">
      <w:pPr>
        <w:autoSpaceDE w:val="0"/>
        <w:autoSpaceDN w:val="0"/>
        <w:adjustRightInd w:val="0"/>
        <w:spacing w:after="0"/>
        <w:rPr>
          <w:ins w:id="54" w:author="Guidance" w:date="2025-06-16T16:22:00Z" w16du:dateUtc="2025-06-16T15:22:00Z"/>
          <w:rFonts w:ascii="Arial,BoldItalic" w:hAnsi="Arial,BoldItalic"/>
          <w:lang w:eastAsia="en-GB"/>
        </w:rPr>
      </w:pPr>
      <w:ins w:id="55" w:author="Guidance" w:date="2025-06-16T16:22:00Z" w16du:dateUtc="2025-06-16T15:22:00Z">
        <w:r>
          <w:rPr>
            <w:rFonts w:ascii="Arial,BoldItalic" w:hAnsi="Arial,BoldItalic"/>
            <w:b/>
            <w:i/>
            <w:sz w:val="24"/>
            <w:lang w:eastAsia="en-GB"/>
          </w:rPr>
          <w:t>STC Procedure Change Control History</w:t>
        </w:r>
      </w:ins>
    </w:p>
    <w:p w14:paraId="3F56073C" w14:textId="77777777" w:rsidR="00FB36CB" w:rsidRDefault="00FB36CB" w:rsidP="00FB36CB">
      <w:pPr>
        <w:rPr>
          <w:ins w:id="56" w:author="Guidance" w:date="2025-06-16T16:22:00Z" w16du:dateUtc="2025-06-16T15:22:00Z"/>
        </w:rPr>
      </w:pP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588"/>
        <w:gridCol w:w="5408"/>
      </w:tblGrid>
      <w:tr w:rsidR="00FB36CB" w14:paraId="1CB1535E" w14:textId="77777777" w:rsidTr="00A847C2">
        <w:trPr>
          <w:ins w:id="57" w:author="Guidance" w:date="2025-06-16T16:22:00Z" w16du:dateUtc="2025-06-16T15:22:00Z"/>
        </w:trPr>
        <w:tc>
          <w:tcPr>
            <w:tcW w:w="1526" w:type="dxa"/>
          </w:tcPr>
          <w:p w14:paraId="626051DA" w14:textId="77777777" w:rsidR="00FB36CB" w:rsidRDefault="00FB36CB" w:rsidP="00A847C2">
            <w:pPr>
              <w:rPr>
                <w:ins w:id="58" w:author="Guidance" w:date="2025-06-16T16:22:00Z" w16du:dateUtc="2025-06-16T15:22:00Z"/>
              </w:rPr>
            </w:pPr>
            <w:ins w:id="59" w:author="Guidance" w:date="2025-06-16T16:22:00Z" w16du:dateUtc="2025-06-16T15:22:00Z">
              <w:r>
                <w:t>Issue 001</w:t>
              </w:r>
            </w:ins>
          </w:p>
        </w:tc>
        <w:tc>
          <w:tcPr>
            <w:tcW w:w="1588" w:type="dxa"/>
          </w:tcPr>
          <w:p w14:paraId="2430F5DC" w14:textId="77777777" w:rsidR="00FB36CB" w:rsidRPr="00D859AB" w:rsidRDefault="00FB36CB" w:rsidP="00A847C2">
            <w:pPr>
              <w:rPr>
                <w:ins w:id="60" w:author="Guidance" w:date="2025-06-16T16:22:00Z" w16du:dateUtc="2025-06-16T15:22:00Z"/>
              </w:rPr>
            </w:pPr>
            <w:ins w:id="61" w:author="Guidance" w:date="2025-06-16T16:22:00Z" w16du:dateUtc="2025-06-16T15:22:00Z">
              <w:r w:rsidRPr="00D859AB">
                <w:t>DD/MM/YYYY</w:t>
              </w:r>
            </w:ins>
          </w:p>
        </w:tc>
        <w:tc>
          <w:tcPr>
            <w:tcW w:w="5408" w:type="dxa"/>
          </w:tcPr>
          <w:p w14:paraId="0554AE5A" w14:textId="77777777" w:rsidR="00FB36CB" w:rsidRDefault="00FB36CB" w:rsidP="00A847C2">
            <w:pPr>
              <w:autoSpaceDE w:val="0"/>
              <w:autoSpaceDN w:val="0"/>
              <w:adjustRightInd w:val="0"/>
              <w:spacing w:after="0"/>
              <w:rPr>
                <w:ins w:id="62" w:author="Guidance" w:date="2025-06-16T16:22:00Z" w16du:dateUtc="2025-06-16T15:22:00Z"/>
                <w:lang w:eastAsia="en-GB"/>
              </w:rPr>
            </w:pPr>
            <w:ins w:id="63" w:author="Guidance" w:date="2025-06-16T16:22:00Z" w16du:dateUtc="2025-06-16T15:22:00Z">
              <w:r>
                <w:rPr>
                  <w:lang w:eastAsia="en-GB"/>
                </w:rPr>
                <w:t>First version</w:t>
              </w:r>
            </w:ins>
          </w:p>
        </w:tc>
      </w:tr>
      <w:tr w:rsidR="00FB36CB" w14:paraId="69114300" w14:textId="77777777" w:rsidTr="00A847C2">
        <w:trPr>
          <w:ins w:id="64" w:author="Guidance" w:date="2025-06-16T16:22:00Z" w16du:dateUtc="2025-06-16T15:22:00Z"/>
        </w:trPr>
        <w:tc>
          <w:tcPr>
            <w:tcW w:w="1526" w:type="dxa"/>
          </w:tcPr>
          <w:p w14:paraId="59D7F81E" w14:textId="77777777" w:rsidR="00FB36CB" w:rsidRDefault="00FB36CB" w:rsidP="00A847C2">
            <w:pPr>
              <w:rPr>
                <w:ins w:id="65" w:author="Guidance" w:date="2025-06-16T16:22:00Z" w16du:dateUtc="2025-06-16T15:22:00Z"/>
              </w:rPr>
            </w:pPr>
          </w:p>
        </w:tc>
        <w:tc>
          <w:tcPr>
            <w:tcW w:w="1588" w:type="dxa"/>
          </w:tcPr>
          <w:p w14:paraId="4D566EDD" w14:textId="77777777" w:rsidR="00FB36CB" w:rsidRDefault="00FB36CB" w:rsidP="00A847C2">
            <w:pPr>
              <w:rPr>
                <w:ins w:id="66" w:author="Guidance" w:date="2025-06-16T16:22:00Z" w16du:dateUtc="2025-06-16T15:22:00Z"/>
              </w:rPr>
            </w:pPr>
          </w:p>
        </w:tc>
        <w:tc>
          <w:tcPr>
            <w:tcW w:w="5408" w:type="dxa"/>
          </w:tcPr>
          <w:p w14:paraId="07E7F792" w14:textId="77777777" w:rsidR="00FB36CB" w:rsidRDefault="00FB36CB" w:rsidP="00A847C2">
            <w:pPr>
              <w:rPr>
                <w:ins w:id="67" w:author="Guidance" w:date="2025-06-16T16:22:00Z" w16du:dateUtc="2025-06-16T15:22:00Z"/>
              </w:rPr>
            </w:pPr>
          </w:p>
        </w:tc>
      </w:tr>
      <w:tr w:rsidR="00FB36CB" w14:paraId="1E07D6D8" w14:textId="77777777" w:rsidTr="00A847C2">
        <w:trPr>
          <w:ins w:id="68" w:author="Guidance" w:date="2025-06-16T16:22:00Z" w16du:dateUtc="2025-06-16T15:22:00Z"/>
        </w:trPr>
        <w:tc>
          <w:tcPr>
            <w:tcW w:w="1526" w:type="dxa"/>
          </w:tcPr>
          <w:p w14:paraId="56444239" w14:textId="77777777" w:rsidR="00FB36CB" w:rsidRDefault="00FB36CB" w:rsidP="00A847C2">
            <w:pPr>
              <w:rPr>
                <w:ins w:id="69" w:author="Guidance" w:date="2025-06-16T16:22:00Z" w16du:dateUtc="2025-06-16T15:22:00Z"/>
              </w:rPr>
            </w:pPr>
          </w:p>
        </w:tc>
        <w:tc>
          <w:tcPr>
            <w:tcW w:w="1588" w:type="dxa"/>
          </w:tcPr>
          <w:p w14:paraId="13AD5BC7" w14:textId="77777777" w:rsidR="00FB36CB" w:rsidRDefault="00FB36CB" w:rsidP="00A847C2">
            <w:pPr>
              <w:rPr>
                <w:ins w:id="70" w:author="Guidance" w:date="2025-06-16T16:22:00Z" w16du:dateUtc="2025-06-16T15:22:00Z"/>
              </w:rPr>
            </w:pPr>
          </w:p>
        </w:tc>
        <w:tc>
          <w:tcPr>
            <w:tcW w:w="5408" w:type="dxa"/>
          </w:tcPr>
          <w:p w14:paraId="7CA69750" w14:textId="77777777" w:rsidR="00FB36CB" w:rsidRDefault="00FB36CB" w:rsidP="00A847C2">
            <w:pPr>
              <w:rPr>
                <w:ins w:id="71" w:author="Guidance" w:date="2025-06-16T16:22:00Z" w16du:dateUtc="2025-06-16T15:22:00Z"/>
              </w:rPr>
            </w:pPr>
          </w:p>
        </w:tc>
      </w:tr>
      <w:tr w:rsidR="00FB36CB" w14:paraId="594F3E34" w14:textId="77777777" w:rsidTr="00A847C2">
        <w:trPr>
          <w:ins w:id="72" w:author="Guidance" w:date="2025-06-16T16:22:00Z" w16du:dateUtc="2025-06-16T15:22:00Z"/>
        </w:trPr>
        <w:tc>
          <w:tcPr>
            <w:tcW w:w="1526" w:type="dxa"/>
          </w:tcPr>
          <w:p w14:paraId="2DC9DCD5" w14:textId="77777777" w:rsidR="00FB36CB" w:rsidRDefault="00FB36CB" w:rsidP="00A847C2">
            <w:pPr>
              <w:rPr>
                <w:ins w:id="73" w:author="Guidance" w:date="2025-06-16T16:22:00Z" w16du:dateUtc="2025-06-16T15:22:00Z"/>
              </w:rPr>
            </w:pPr>
          </w:p>
        </w:tc>
        <w:tc>
          <w:tcPr>
            <w:tcW w:w="1588" w:type="dxa"/>
          </w:tcPr>
          <w:p w14:paraId="3429B258" w14:textId="77777777" w:rsidR="00FB36CB" w:rsidRDefault="00FB36CB" w:rsidP="00A847C2">
            <w:pPr>
              <w:rPr>
                <w:ins w:id="74" w:author="Guidance" w:date="2025-06-16T16:22:00Z" w16du:dateUtc="2025-06-16T15:22:00Z"/>
              </w:rPr>
            </w:pPr>
          </w:p>
        </w:tc>
        <w:tc>
          <w:tcPr>
            <w:tcW w:w="5408" w:type="dxa"/>
          </w:tcPr>
          <w:p w14:paraId="3EABA113" w14:textId="77777777" w:rsidR="00FB36CB" w:rsidRDefault="00FB36CB" w:rsidP="00A847C2">
            <w:pPr>
              <w:rPr>
                <w:ins w:id="75" w:author="Guidance" w:date="2025-06-16T16:22:00Z" w16du:dateUtc="2025-06-16T15:22:00Z"/>
              </w:rPr>
            </w:pPr>
          </w:p>
        </w:tc>
      </w:tr>
      <w:tr w:rsidR="00FB36CB" w14:paraId="0C321909" w14:textId="77777777" w:rsidTr="00A847C2">
        <w:trPr>
          <w:ins w:id="76" w:author="Guidance" w:date="2025-06-16T16:22:00Z" w16du:dateUtc="2025-06-16T15:22:00Z"/>
        </w:trPr>
        <w:tc>
          <w:tcPr>
            <w:tcW w:w="1526" w:type="dxa"/>
          </w:tcPr>
          <w:p w14:paraId="501224BC" w14:textId="77777777" w:rsidR="00FB36CB" w:rsidRDefault="00FB36CB" w:rsidP="00A847C2">
            <w:pPr>
              <w:rPr>
                <w:ins w:id="77" w:author="Guidance" w:date="2025-06-16T16:22:00Z" w16du:dateUtc="2025-06-16T15:22:00Z"/>
              </w:rPr>
            </w:pPr>
          </w:p>
        </w:tc>
        <w:tc>
          <w:tcPr>
            <w:tcW w:w="1588" w:type="dxa"/>
          </w:tcPr>
          <w:p w14:paraId="631823F3" w14:textId="77777777" w:rsidR="00FB36CB" w:rsidRDefault="00FB36CB" w:rsidP="00A847C2">
            <w:pPr>
              <w:rPr>
                <w:ins w:id="78" w:author="Guidance" w:date="2025-06-16T16:22:00Z" w16du:dateUtc="2025-06-16T15:22:00Z"/>
              </w:rPr>
            </w:pPr>
          </w:p>
        </w:tc>
        <w:tc>
          <w:tcPr>
            <w:tcW w:w="5408" w:type="dxa"/>
          </w:tcPr>
          <w:p w14:paraId="30281172" w14:textId="77777777" w:rsidR="00FB36CB" w:rsidRDefault="00FB36CB" w:rsidP="00A847C2">
            <w:pPr>
              <w:rPr>
                <w:ins w:id="79" w:author="Guidance" w:date="2025-06-16T16:22:00Z" w16du:dateUtc="2025-06-16T15:22:00Z"/>
              </w:rPr>
            </w:pPr>
          </w:p>
        </w:tc>
      </w:tr>
      <w:tr w:rsidR="00FB36CB" w14:paraId="623D19A3" w14:textId="77777777" w:rsidTr="00A847C2">
        <w:trPr>
          <w:ins w:id="80" w:author="Guidance" w:date="2025-06-16T16:22:00Z" w16du:dateUtc="2025-06-16T15:22:00Z"/>
        </w:trPr>
        <w:tc>
          <w:tcPr>
            <w:tcW w:w="1526" w:type="dxa"/>
          </w:tcPr>
          <w:p w14:paraId="78F720D8" w14:textId="77777777" w:rsidR="00FB36CB" w:rsidRDefault="00FB36CB" w:rsidP="00A847C2">
            <w:pPr>
              <w:rPr>
                <w:ins w:id="81" w:author="Guidance" w:date="2025-06-16T16:22:00Z" w16du:dateUtc="2025-06-16T15:22:00Z"/>
              </w:rPr>
            </w:pPr>
          </w:p>
        </w:tc>
        <w:tc>
          <w:tcPr>
            <w:tcW w:w="1588" w:type="dxa"/>
          </w:tcPr>
          <w:p w14:paraId="3BB3EF9C" w14:textId="77777777" w:rsidR="00FB36CB" w:rsidRPr="0072155C" w:rsidRDefault="00FB36CB" w:rsidP="00A847C2">
            <w:pPr>
              <w:rPr>
                <w:ins w:id="82" w:author="Guidance" w:date="2025-06-16T16:22:00Z" w16du:dateUtc="2025-06-16T15:22:00Z"/>
              </w:rPr>
            </w:pPr>
          </w:p>
        </w:tc>
        <w:tc>
          <w:tcPr>
            <w:tcW w:w="5408" w:type="dxa"/>
          </w:tcPr>
          <w:p w14:paraId="00FC184E" w14:textId="77777777" w:rsidR="00FB36CB" w:rsidRPr="0072155C" w:rsidRDefault="00FB36CB" w:rsidP="00A847C2">
            <w:pPr>
              <w:rPr>
                <w:ins w:id="83" w:author="Guidance" w:date="2025-06-16T16:22:00Z" w16du:dateUtc="2025-06-16T15:22:00Z"/>
              </w:rPr>
            </w:pPr>
          </w:p>
        </w:tc>
      </w:tr>
      <w:tr w:rsidR="00FB36CB" w14:paraId="74459714" w14:textId="77777777" w:rsidTr="00A847C2">
        <w:trPr>
          <w:ins w:id="84" w:author="Guidance" w:date="2025-06-16T16:22:00Z" w16du:dateUtc="2025-06-16T15:22:00Z"/>
        </w:trPr>
        <w:tc>
          <w:tcPr>
            <w:tcW w:w="1526" w:type="dxa"/>
          </w:tcPr>
          <w:p w14:paraId="5D0D6FFC" w14:textId="77777777" w:rsidR="00FB36CB" w:rsidRDefault="00FB36CB" w:rsidP="00A847C2">
            <w:pPr>
              <w:rPr>
                <w:ins w:id="85" w:author="Guidance" w:date="2025-06-16T16:22:00Z" w16du:dateUtc="2025-06-16T15:22:00Z"/>
              </w:rPr>
            </w:pPr>
          </w:p>
        </w:tc>
        <w:tc>
          <w:tcPr>
            <w:tcW w:w="1588" w:type="dxa"/>
          </w:tcPr>
          <w:p w14:paraId="678DFFD2" w14:textId="77777777" w:rsidR="00FB36CB" w:rsidRDefault="00FB36CB" w:rsidP="00A847C2">
            <w:pPr>
              <w:rPr>
                <w:ins w:id="86" w:author="Guidance" w:date="2025-06-16T16:22:00Z" w16du:dateUtc="2025-06-16T15:22:00Z"/>
              </w:rPr>
            </w:pPr>
          </w:p>
        </w:tc>
        <w:tc>
          <w:tcPr>
            <w:tcW w:w="5408" w:type="dxa"/>
          </w:tcPr>
          <w:p w14:paraId="4D9BFCFF" w14:textId="77777777" w:rsidR="00FB36CB" w:rsidRPr="0072155C" w:rsidRDefault="00FB36CB" w:rsidP="00A847C2">
            <w:pPr>
              <w:rPr>
                <w:ins w:id="87" w:author="Guidance" w:date="2025-06-16T16:22:00Z" w16du:dateUtc="2025-06-16T15:22:00Z"/>
                <w:rFonts w:cs="Arial"/>
                <w:i/>
              </w:rPr>
            </w:pPr>
          </w:p>
        </w:tc>
      </w:tr>
    </w:tbl>
    <w:p w14:paraId="2CC1CF4E" w14:textId="77777777" w:rsidR="00FB36CB" w:rsidRDefault="00FB36CB" w:rsidP="00FB36CB">
      <w:pPr>
        <w:rPr>
          <w:ins w:id="88" w:author="Guidance" w:date="2025-06-16T16:22:00Z" w16du:dateUtc="2025-06-16T15:22:00Z"/>
        </w:rPr>
      </w:pPr>
    </w:p>
    <w:p w14:paraId="223AB2B0" w14:textId="77777777" w:rsidR="00FB36CB" w:rsidRDefault="00FB36CB" w:rsidP="00FB36CB">
      <w:pPr>
        <w:spacing w:after="0"/>
        <w:rPr>
          <w:ins w:id="89" w:author="Guidance" w:date="2025-06-16T16:22:00Z" w16du:dateUtc="2025-06-16T15:22:00Z"/>
          <w:b/>
          <w:kern w:val="28"/>
          <w:sz w:val="28"/>
        </w:rPr>
      </w:pPr>
      <w:ins w:id="90" w:author="Guidance" w:date="2025-06-16T16:22:00Z" w16du:dateUtc="2025-06-16T15:22:00Z">
        <w:r>
          <w:br w:type="page"/>
        </w:r>
      </w:ins>
    </w:p>
    <w:p w14:paraId="40E5CB20" w14:textId="77777777" w:rsidR="00FB36CB" w:rsidRDefault="00FB36CB" w:rsidP="00FB36CB">
      <w:pPr>
        <w:pStyle w:val="Heading1"/>
        <w:keepLines/>
        <w:rPr>
          <w:ins w:id="91" w:author="Guidance" w:date="2025-06-16T16:22:00Z" w16du:dateUtc="2025-06-16T15:22:00Z"/>
        </w:rPr>
      </w:pPr>
      <w:ins w:id="92" w:author="Guidance" w:date="2025-06-16T16:22:00Z" w16du:dateUtc="2025-06-16T15:22:00Z">
        <w:r>
          <w:lastRenderedPageBreak/>
          <w:t xml:space="preserve">Introduction </w:t>
        </w:r>
      </w:ins>
    </w:p>
    <w:p w14:paraId="4AAE6583" w14:textId="77777777" w:rsidR="00FB36CB" w:rsidRDefault="00FB36CB" w:rsidP="00FB36CB">
      <w:pPr>
        <w:rPr>
          <w:ins w:id="93" w:author="Guidance" w:date="2025-06-16T16:22:00Z" w16du:dateUtc="2025-06-16T15:22:00Z"/>
        </w:rPr>
      </w:pPr>
    </w:p>
    <w:p w14:paraId="1F793918" w14:textId="77777777" w:rsidR="00FB36CB" w:rsidRDefault="00FB36CB" w:rsidP="00FB36CB">
      <w:pPr>
        <w:pStyle w:val="Heading2"/>
        <w:keepLines/>
        <w:rPr>
          <w:ins w:id="94" w:author="Guidance" w:date="2025-06-16T16:22:00Z" w16du:dateUtc="2025-06-16T15:22:00Z"/>
        </w:rPr>
      </w:pPr>
      <w:ins w:id="95" w:author="Guidance" w:date="2025-06-16T16:22:00Z" w16du:dateUtc="2025-06-16T15:22:00Z">
        <w:r>
          <w:t>Scope</w:t>
        </w:r>
      </w:ins>
    </w:p>
    <w:p w14:paraId="089013C8" w14:textId="77777777" w:rsidR="00FB36CB" w:rsidRDefault="00FB36CB" w:rsidP="00FB36CB">
      <w:pPr>
        <w:pStyle w:val="Heading3"/>
        <w:keepLines/>
        <w:tabs>
          <w:tab w:val="clear" w:pos="0"/>
          <w:tab w:val="num" w:pos="851"/>
        </w:tabs>
        <w:ind w:left="709" w:hanging="709"/>
        <w:jc w:val="both"/>
        <w:rPr>
          <w:ins w:id="96" w:author="Guidance" w:date="2025-06-16T16:22:00Z" w16du:dateUtc="2025-06-16T15:22:00Z"/>
        </w:rPr>
      </w:pPr>
      <w:ins w:id="97" w:author="Guidance" w:date="2025-06-16T16:22:00Z" w16du:dateUtc="2025-06-16T15:22:00Z">
        <w:r>
          <w:t>This procedure governs the interactions between The Company and relevant Transmission Owners (TOs) to enable efficient a</w:t>
        </w:r>
        <w:r w:rsidRPr="00CB2AB3">
          <w:t>nalysis and operational activities</w:t>
        </w:r>
        <w:r>
          <w:t xml:space="preserve"> by The Company of the Root Mean Square (RMS) and Electro Magnetic Transient (EMT) models exchanged by relevant TOs. </w:t>
        </w:r>
      </w:ins>
    </w:p>
    <w:p w14:paraId="1A538CC4" w14:textId="77777777" w:rsidR="00FB36CB" w:rsidRDefault="00FB36CB" w:rsidP="00FB36CB">
      <w:pPr>
        <w:pStyle w:val="Heading3"/>
        <w:keepLines/>
        <w:jc w:val="both"/>
        <w:rPr>
          <w:ins w:id="98" w:author="Guidance" w:date="2025-06-16T16:22:00Z" w16du:dateUtc="2025-06-16T15:22:00Z"/>
        </w:rPr>
      </w:pPr>
      <w:ins w:id="99" w:author="Guidance" w:date="2025-06-16T16:22:00Z" w16du:dateUtc="2025-06-16T15:22:00Z">
        <w:r>
          <w:t>This includes:</w:t>
        </w:r>
      </w:ins>
    </w:p>
    <w:p w14:paraId="124BFC05" w14:textId="77777777" w:rsidR="00FB36CB" w:rsidRDefault="00FB36CB" w:rsidP="00FB36CB">
      <w:pPr>
        <w:pStyle w:val="Heading3"/>
        <w:keepLines/>
        <w:numPr>
          <w:ilvl w:val="0"/>
          <w:numId w:val="8"/>
        </w:numPr>
        <w:tabs>
          <w:tab w:val="clear" w:pos="360"/>
          <w:tab w:val="num" w:pos="1080"/>
          <w:tab w:val="num" w:pos="1571"/>
        </w:tabs>
        <w:ind w:left="1080"/>
        <w:jc w:val="both"/>
        <w:rPr>
          <w:ins w:id="100" w:author="Guidance" w:date="2025-06-16T16:22:00Z" w16du:dateUtc="2025-06-16T15:22:00Z"/>
        </w:rPr>
      </w:pPr>
      <w:ins w:id="101" w:author="Guidance" w:date="2025-06-16T16:22:00Z" w16du:dateUtc="2025-06-16T15:22:00Z">
        <w:r>
          <w:t>The exchange of models (RMS and EMT models together with associated documentation) between The Company and relevant TOs.</w:t>
        </w:r>
      </w:ins>
    </w:p>
    <w:p w14:paraId="081003DE" w14:textId="77777777" w:rsidR="00FB36CB" w:rsidRDefault="00FB36CB" w:rsidP="00FB36CB">
      <w:pPr>
        <w:pStyle w:val="Heading3"/>
        <w:keepLines/>
        <w:numPr>
          <w:ilvl w:val="0"/>
          <w:numId w:val="9"/>
        </w:numPr>
        <w:tabs>
          <w:tab w:val="clear" w:pos="360"/>
          <w:tab w:val="num" w:pos="1080"/>
        </w:tabs>
        <w:ind w:left="1080"/>
        <w:jc w:val="both"/>
        <w:rPr>
          <w:ins w:id="102" w:author="Guidance" w:date="2025-06-16T16:22:00Z" w16du:dateUtc="2025-06-16T15:22:00Z"/>
        </w:rPr>
      </w:pPr>
      <w:ins w:id="103" w:author="Guidance" w:date="2025-06-16T16:22:00Z" w16du:dateUtc="2025-06-16T15:22:00Z">
        <w:r>
          <w:t>The process for The Company to consult with relevant TO(s) in their administration of the</w:t>
        </w:r>
        <w:r w:rsidRPr="0075588A">
          <w:t xml:space="preserve"> </w:t>
        </w:r>
        <w:r>
          <w:t xml:space="preserve">RMS and EMT models exchanged by relevant TOs. </w:t>
        </w:r>
      </w:ins>
    </w:p>
    <w:p w14:paraId="69710A07" w14:textId="77777777" w:rsidR="00FB36CB" w:rsidRDefault="00FB36CB" w:rsidP="00FB36CB">
      <w:pPr>
        <w:pStyle w:val="Heading3"/>
        <w:keepLines/>
        <w:numPr>
          <w:ilvl w:val="0"/>
          <w:numId w:val="9"/>
        </w:numPr>
        <w:tabs>
          <w:tab w:val="clear" w:pos="360"/>
          <w:tab w:val="num" w:pos="1080"/>
        </w:tabs>
        <w:ind w:left="1080"/>
        <w:jc w:val="both"/>
        <w:rPr>
          <w:ins w:id="104" w:author="Guidance" w:date="2025-06-16T16:22:00Z" w16du:dateUtc="2025-06-16T15:22:00Z"/>
        </w:rPr>
      </w:pPr>
      <w:ins w:id="105" w:author="Guidance" w:date="2025-06-16T16:22:00Z" w16du:dateUtc="2025-06-16T15:22:00Z">
        <w:r>
          <w:t>The process for The Company, where necessary, to share the TOs’ RMS and EMT models with relevant Users connecting to their Transmission Systems.</w:t>
        </w:r>
      </w:ins>
    </w:p>
    <w:p w14:paraId="309A9918" w14:textId="77777777" w:rsidR="00FB36CB" w:rsidRDefault="00FB36CB" w:rsidP="00FB36CB">
      <w:pPr>
        <w:pStyle w:val="Heading3"/>
        <w:keepLines/>
        <w:tabs>
          <w:tab w:val="clear" w:pos="0"/>
          <w:tab w:val="num" w:pos="709"/>
        </w:tabs>
        <w:ind w:left="709" w:hanging="709"/>
        <w:jc w:val="both"/>
        <w:rPr>
          <w:ins w:id="106" w:author="Guidance" w:date="2025-06-16T16:22:00Z" w16du:dateUtc="2025-06-16T15:22:00Z"/>
        </w:rPr>
      </w:pPr>
      <w:ins w:id="107" w:author="Guidance" w:date="2025-06-16T16:22:00Z" w16du:dateUtc="2025-06-16T15:22:00Z">
        <w:r>
          <w:t xml:space="preserve">This procedure therefore defines critical activities and their timing for The Company, </w:t>
        </w:r>
        <w:r w:rsidRPr="00D551EA">
          <w:t xml:space="preserve">as defined in the STC and meaning the licence holder with system operator responsibilities, </w:t>
        </w:r>
        <w:r>
          <w:t xml:space="preserve">and any relevant TOs. </w:t>
        </w:r>
      </w:ins>
    </w:p>
    <w:p w14:paraId="35EFEC6F" w14:textId="77777777" w:rsidR="00FB36CB" w:rsidRDefault="00FB36CB" w:rsidP="00FB36CB">
      <w:pPr>
        <w:pStyle w:val="Heading3"/>
        <w:keepLines/>
        <w:tabs>
          <w:tab w:val="clear" w:pos="0"/>
          <w:tab w:val="num" w:pos="709"/>
        </w:tabs>
        <w:ind w:left="709" w:hanging="709"/>
        <w:jc w:val="both"/>
        <w:rPr>
          <w:ins w:id="108" w:author="Guidance" w:date="2025-06-16T16:22:00Z" w16du:dateUtc="2025-06-16T15:22:00Z"/>
        </w:rPr>
      </w:pPr>
      <w:ins w:id="109" w:author="Guidance" w:date="2025-06-16T16:22:00Z" w16du:dateUtc="2025-06-16T15:22:00Z">
        <w:r>
          <w:t xml:space="preserve">For the purposes of this document, the TOs are: </w:t>
        </w:r>
      </w:ins>
    </w:p>
    <w:p w14:paraId="504E3970" w14:textId="77777777" w:rsidR="00FB36CB" w:rsidRPr="006C7DC7" w:rsidRDefault="00FB36CB" w:rsidP="00FB36CB">
      <w:pPr>
        <w:pStyle w:val="Heading4"/>
        <w:numPr>
          <w:ilvl w:val="0"/>
          <w:numId w:val="46"/>
        </w:numPr>
        <w:spacing w:after="0"/>
        <w:rPr>
          <w:ins w:id="110" w:author="Guidance" w:date="2025-06-16T16:22:00Z" w16du:dateUtc="2025-06-16T15:22:00Z"/>
        </w:rPr>
      </w:pPr>
      <w:proofErr w:type="gramStart"/>
      <w:ins w:id="111" w:author="Guidance" w:date="2025-06-16T16:22:00Z" w16du:dateUtc="2025-06-16T15:22:00Z">
        <w:r>
          <w:t>NGET;</w:t>
        </w:r>
        <w:proofErr w:type="gramEnd"/>
      </w:ins>
    </w:p>
    <w:p w14:paraId="63FE52BB" w14:textId="77777777" w:rsidR="00FB36CB" w:rsidRDefault="00FB36CB" w:rsidP="00FB36CB">
      <w:pPr>
        <w:pStyle w:val="Heading4"/>
        <w:numPr>
          <w:ilvl w:val="0"/>
          <w:numId w:val="45"/>
        </w:numPr>
        <w:spacing w:after="0"/>
        <w:rPr>
          <w:ins w:id="112" w:author="Guidance" w:date="2025-06-16T16:22:00Z" w16du:dateUtc="2025-06-16T15:22:00Z"/>
        </w:rPr>
      </w:pPr>
      <w:proofErr w:type="gramStart"/>
      <w:ins w:id="113" w:author="Guidance" w:date="2025-06-16T16:22:00Z" w16du:dateUtc="2025-06-16T15:22:00Z">
        <w:r>
          <w:t>SPT;</w:t>
        </w:r>
        <w:proofErr w:type="gramEnd"/>
      </w:ins>
    </w:p>
    <w:p w14:paraId="2EB8AFFE" w14:textId="77777777" w:rsidR="00FB36CB" w:rsidRDefault="00FB36CB" w:rsidP="00FB36CB">
      <w:pPr>
        <w:pStyle w:val="ListParagraph"/>
        <w:numPr>
          <w:ilvl w:val="0"/>
          <w:numId w:val="45"/>
        </w:numPr>
        <w:spacing w:after="0"/>
        <w:rPr>
          <w:ins w:id="114" w:author="Guidance" w:date="2025-06-16T16:22:00Z" w16du:dateUtc="2025-06-16T15:22:00Z"/>
        </w:rPr>
      </w:pPr>
      <w:proofErr w:type="gramStart"/>
      <w:ins w:id="115" w:author="Guidance" w:date="2025-06-16T16:22:00Z" w16du:dateUtc="2025-06-16T15:22:00Z">
        <w:r>
          <w:t>SHETL;</w:t>
        </w:r>
        <w:proofErr w:type="gramEnd"/>
      </w:ins>
    </w:p>
    <w:p w14:paraId="7E4477DD" w14:textId="77777777" w:rsidR="00FB36CB" w:rsidRDefault="00FB36CB" w:rsidP="00FB36CB">
      <w:pPr>
        <w:pStyle w:val="ListParagraph"/>
        <w:numPr>
          <w:ilvl w:val="0"/>
          <w:numId w:val="45"/>
        </w:numPr>
        <w:spacing w:after="0"/>
        <w:rPr>
          <w:ins w:id="116" w:author="Guidance" w:date="2025-06-16T16:22:00Z" w16du:dateUtc="2025-06-16T15:22:00Z"/>
        </w:rPr>
      </w:pPr>
      <w:ins w:id="117" w:author="Guidance" w:date="2025-06-16T16:22:00Z" w16du:dateUtc="2025-06-16T15:22:00Z">
        <w:r>
          <w:t>OFTOs; and</w:t>
        </w:r>
      </w:ins>
    </w:p>
    <w:p w14:paraId="23B75C43" w14:textId="77777777" w:rsidR="00FB36CB" w:rsidRPr="00D30AEC" w:rsidRDefault="00FB36CB" w:rsidP="00FB36CB">
      <w:pPr>
        <w:pStyle w:val="ListParagraph"/>
        <w:numPr>
          <w:ilvl w:val="0"/>
          <w:numId w:val="45"/>
        </w:numPr>
        <w:spacing w:after="0" w:line="259" w:lineRule="auto"/>
        <w:rPr>
          <w:ins w:id="118" w:author="Guidance" w:date="2025-06-16T16:22:00Z" w16du:dateUtc="2025-06-16T15:22:00Z"/>
        </w:rPr>
      </w:pPr>
      <w:ins w:id="119" w:author="Guidance" w:date="2025-06-16T16:22:00Z" w16du:dateUtc="2025-06-16T15:22:00Z">
        <w:r>
          <w:t>CATOs.</w:t>
        </w:r>
      </w:ins>
    </w:p>
    <w:p w14:paraId="4C5B3D4C" w14:textId="77777777" w:rsidR="00FB36CB" w:rsidRDefault="00FB36CB" w:rsidP="00FB36CB">
      <w:pPr>
        <w:pStyle w:val="Heading2"/>
        <w:keepLines/>
        <w:numPr>
          <w:ilvl w:val="0"/>
          <w:numId w:val="0"/>
        </w:numPr>
        <w:ind w:left="851"/>
        <w:rPr>
          <w:ins w:id="120" w:author="Guidance" w:date="2025-06-16T16:22:00Z" w16du:dateUtc="2025-06-16T15:22:00Z"/>
        </w:rPr>
      </w:pPr>
    </w:p>
    <w:p w14:paraId="634B66F9" w14:textId="77777777" w:rsidR="00FB36CB" w:rsidRDefault="00FB36CB" w:rsidP="00FB36CB">
      <w:pPr>
        <w:pStyle w:val="Heading2"/>
        <w:keepLines/>
        <w:rPr>
          <w:ins w:id="121" w:author="Guidance" w:date="2025-06-16T16:22:00Z" w16du:dateUtc="2025-06-16T15:22:00Z"/>
        </w:rPr>
      </w:pPr>
      <w:ins w:id="122" w:author="Guidance" w:date="2025-06-16T16:22:00Z" w16du:dateUtc="2025-06-16T15:22:00Z">
        <w:r>
          <w:t xml:space="preserve">Objectives </w:t>
        </w:r>
      </w:ins>
    </w:p>
    <w:p w14:paraId="5EBA3A8B" w14:textId="77777777" w:rsidR="00FB36CB" w:rsidRDefault="00FB36CB" w:rsidP="00FB36CB">
      <w:pPr>
        <w:pStyle w:val="Heading3"/>
        <w:keepLines/>
        <w:tabs>
          <w:tab w:val="num" w:pos="851"/>
        </w:tabs>
        <w:ind w:left="851" w:hanging="851"/>
        <w:jc w:val="both"/>
        <w:rPr>
          <w:ins w:id="123" w:author="Guidance" w:date="2025-06-16T16:22:00Z" w16du:dateUtc="2025-06-16T15:22:00Z"/>
        </w:rPr>
      </w:pPr>
      <w:ins w:id="124" w:author="Guidance" w:date="2025-06-16T16:22:00Z" w16du:dateUtc="2025-06-16T15:22:00Z">
        <w:r>
          <w:t>The objective of this procedure is to ensure that The Company and relevant TOs remain fully coordinated in managing and exchanging RMS and EMT models. It should be noted that TOs are required to submit RMS and EMT models in accordance with the requirements of PC.A.9 of the Grid Code as provided for in STC section D part 2.2.6.</w:t>
        </w:r>
      </w:ins>
    </w:p>
    <w:p w14:paraId="2964C967" w14:textId="77777777" w:rsidR="00FB36CB" w:rsidRDefault="00FB36CB" w:rsidP="00FB36CB">
      <w:pPr>
        <w:pStyle w:val="Heading2"/>
        <w:keepLines/>
        <w:numPr>
          <w:ilvl w:val="0"/>
          <w:numId w:val="0"/>
        </w:numPr>
        <w:ind w:left="851"/>
        <w:rPr>
          <w:ins w:id="125" w:author="Guidance" w:date="2025-06-16T16:22:00Z" w16du:dateUtc="2025-06-16T15:22:00Z"/>
        </w:rPr>
      </w:pPr>
    </w:p>
    <w:p w14:paraId="1A8F4545" w14:textId="77777777" w:rsidR="00FB36CB" w:rsidRDefault="00FB36CB" w:rsidP="00FB36CB">
      <w:pPr>
        <w:pStyle w:val="Heading2"/>
        <w:keepLines/>
        <w:rPr>
          <w:ins w:id="126" w:author="Guidance" w:date="2025-06-16T16:22:00Z" w16du:dateUtc="2025-06-16T15:22:00Z"/>
        </w:rPr>
      </w:pPr>
      <w:ins w:id="127" w:author="Guidance" w:date="2025-06-16T16:22:00Z" w16du:dateUtc="2025-06-16T15:22:00Z">
        <w:r>
          <w:t>Background</w:t>
        </w:r>
      </w:ins>
    </w:p>
    <w:p w14:paraId="05611B2C" w14:textId="77777777" w:rsidR="00FB36CB" w:rsidRDefault="00FB36CB" w:rsidP="00FB36CB">
      <w:pPr>
        <w:pStyle w:val="Heading3"/>
        <w:keepLines/>
        <w:tabs>
          <w:tab w:val="clear" w:pos="0"/>
          <w:tab w:val="num" w:pos="851"/>
        </w:tabs>
        <w:ind w:left="851" w:hanging="851"/>
        <w:jc w:val="both"/>
        <w:rPr>
          <w:ins w:id="128" w:author="Guidance" w:date="2025-06-16T16:22:00Z" w16du:dateUtc="2025-06-16T15:22:00Z"/>
        </w:rPr>
      </w:pPr>
      <w:ins w:id="129" w:author="Guidance" w:date="2025-06-16T16:22:00Z" w16du:dateUtc="2025-06-16T15:22:00Z">
        <w:r w:rsidRPr="00C904DC">
          <w:t xml:space="preserve">The </w:t>
        </w:r>
        <w:r>
          <w:t>Company</w:t>
        </w:r>
        <w:r w:rsidRPr="00C904DC">
          <w:t xml:space="preserve"> requires Root Mean Square (RMS) and Electromagnetic Transient (EMT) models from TOs so that it can analyse and understand how these interactions affect the network under different system conditions. </w:t>
        </w:r>
      </w:ins>
    </w:p>
    <w:p w14:paraId="795C15D0" w14:textId="77777777" w:rsidR="00FB36CB" w:rsidRPr="005F1FB4" w:rsidRDefault="00FB36CB" w:rsidP="00FB36CB">
      <w:pPr>
        <w:rPr>
          <w:ins w:id="130" w:author="Guidance" w:date="2025-06-16T16:22:00Z" w16du:dateUtc="2025-06-16T15:22:00Z"/>
        </w:rPr>
      </w:pPr>
    </w:p>
    <w:p w14:paraId="5CBDBA8E" w14:textId="77777777" w:rsidR="00FB36CB" w:rsidRDefault="00FB36CB" w:rsidP="00FB36CB">
      <w:pPr>
        <w:pStyle w:val="Heading1"/>
        <w:keepLines/>
        <w:rPr>
          <w:ins w:id="131" w:author="Guidance" w:date="2025-06-16T16:22:00Z" w16du:dateUtc="2025-06-16T15:22:00Z"/>
        </w:rPr>
      </w:pPr>
      <w:ins w:id="132" w:author="Guidance" w:date="2025-06-16T16:22:00Z" w16du:dateUtc="2025-06-16T15:22:00Z">
        <w:r>
          <w:t>Key Definitions</w:t>
        </w:r>
      </w:ins>
    </w:p>
    <w:p w14:paraId="75AACC4C" w14:textId="77777777" w:rsidR="00FB36CB" w:rsidRDefault="00FB36CB" w:rsidP="00FB36CB">
      <w:pPr>
        <w:pStyle w:val="Heading2"/>
        <w:keepLines/>
        <w:rPr>
          <w:ins w:id="133" w:author="Guidance" w:date="2025-06-16T16:22:00Z" w16du:dateUtc="2025-06-16T15:22:00Z"/>
        </w:rPr>
      </w:pPr>
      <w:ins w:id="134" w:author="Guidance" w:date="2025-06-16T16:22:00Z" w16du:dateUtc="2025-06-16T15:22:00Z">
        <w:r>
          <w:t>For the purposes of STCP 12-2:</w:t>
        </w:r>
      </w:ins>
    </w:p>
    <w:p w14:paraId="346C8356" w14:textId="77777777" w:rsidR="00FB36CB" w:rsidRPr="005F2817" w:rsidRDefault="00FB36CB" w:rsidP="00FB36CB">
      <w:pPr>
        <w:pStyle w:val="Heading3"/>
        <w:tabs>
          <w:tab w:val="clear" w:pos="0"/>
          <w:tab w:val="num" w:pos="720"/>
        </w:tabs>
        <w:ind w:left="720" w:hanging="720"/>
        <w:rPr>
          <w:ins w:id="135" w:author="Guidance" w:date="2025-06-16T16:22:00Z" w16du:dateUtc="2025-06-16T15:22:00Z"/>
        </w:rPr>
      </w:pPr>
      <w:ins w:id="136" w:author="Guidance" w:date="2025-06-16T16:22:00Z" w16du:dateUtc="2025-06-16T15:22:00Z">
        <w:r>
          <w:rPr>
            <w:b/>
            <w:bCs/>
          </w:rPr>
          <w:t>Model</w:t>
        </w:r>
        <w:r w:rsidRPr="609A8B3A">
          <w:rPr>
            <w:b/>
            <w:bCs/>
          </w:rPr>
          <w:t xml:space="preserve"> Co-ordinator</w:t>
        </w:r>
        <w:r>
          <w:t xml:space="preserve"> means the contact(s) provided by each Party (</w:t>
        </w:r>
        <w:r w:rsidRPr="0089042F">
          <w:t>TO or The Company)</w:t>
        </w:r>
        <w:r>
          <w:t xml:space="preserve"> responsible for managing the receipt and provision of EMT and RMS models in accordance with this STCP12-2.</w:t>
        </w:r>
      </w:ins>
    </w:p>
    <w:p w14:paraId="41F73A4E" w14:textId="77777777" w:rsidR="00FB36CB" w:rsidRPr="002F0471" w:rsidRDefault="00FB36CB" w:rsidP="00FB36CB">
      <w:pPr>
        <w:pStyle w:val="Heading3"/>
        <w:tabs>
          <w:tab w:val="num" w:pos="720"/>
        </w:tabs>
        <w:ind w:left="720" w:hanging="720"/>
        <w:jc w:val="both"/>
        <w:rPr>
          <w:ins w:id="137" w:author="Guidance" w:date="2025-06-16T16:22:00Z" w16du:dateUtc="2025-06-16T15:22:00Z"/>
          <w:b/>
          <w:bCs/>
        </w:rPr>
      </w:pPr>
      <w:ins w:id="138" w:author="Guidance" w:date="2025-06-16T16:22:00Z" w16du:dateUtc="2025-06-16T15:22:00Z">
        <w:r w:rsidRPr="0023547A">
          <w:rPr>
            <w:b/>
            <w:bCs/>
          </w:rPr>
          <w:t>Root Mean Square</w:t>
        </w:r>
        <w:r>
          <w:rPr>
            <w:b/>
            <w:bCs/>
          </w:rPr>
          <w:t xml:space="preserve"> (RMS)</w:t>
        </w:r>
        <w:r w:rsidRPr="0023547A">
          <w:rPr>
            <w:b/>
            <w:bCs/>
          </w:rPr>
          <w:t xml:space="preserve"> </w:t>
        </w:r>
        <w:r w:rsidRPr="00A633D4">
          <w:t>model</w:t>
        </w:r>
        <w:r w:rsidRPr="005B0AFC">
          <w:rPr>
            <w:b/>
            <w:bCs/>
          </w:rPr>
          <w:t xml:space="preserve"> </w:t>
        </w:r>
        <w:r w:rsidRPr="005B0AFC">
          <w:t xml:space="preserve">provides a representation of the AC ‘phasor domain’ behaviour of power system elements in </w:t>
        </w:r>
        <w:r>
          <w:t>s</w:t>
        </w:r>
        <w:r w:rsidRPr="005B0AFC">
          <w:t xml:space="preserve">teady </w:t>
        </w:r>
        <w:r>
          <w:t>s</w:t>
        </w:r>
        <w:r w:rsidRPr="005B0AFC">
          <w:t xml:space="preserve">tate or in a simplified </w:t>
        </w:r>
        <w:r>
          <w:t xml:space="preserve">positive sequence </w:t>
        </w:r>
        <w:r w:rsidRPr="005B0AFC">
          <w:t>dynamic sense.</w:t>
        </w:r>
      </w:ins>
    </w:p>
    <w:p w14:paraId="4484A7CA" w14:textId="77777777" w:rsidR="00FB36CB" w:rsidRPr="00486CE8" w:rsidRDefault="00FB36CB" w:rsidP="00FB36CB">
      <w:pPr>
        <w:pStyle w:val="Heading3"/>
        <w:tabs>
          <w:tab w:val="num" w:pos="720"/>
        </w:tabs>
        <w:ind w:left="720" w:hanging="720"/>
        <w:jc w:val="both"/>
        <w:rPr>
          <w:ins w:id="139" w:author="Guidance" w:date="2025-06-16T16:22:00Z" w16du:dateUtc="2025-06-16T15:22:00Z"/>
          <w:b/>
          <w:bCs/>
        </w:rPr>
      </w:pPr>
      <w:ins w:id="140" w:author="Guidance" w:date="2025-06-16T16:22:00Z" w16du:dateUtc="2025-06-16T15:22:00Z">
        <w:r w:rsidRPr="0023547A">
          <w:rPr>
            <w:b/>
            <w:bCs/>
          </w:rPr>
          <w:t>Electro Magnetic Transient</w:t>
        </w:r>
        <w:r>
          <w:rPr>
            <w:b/>
            <w:bCs/>
          </w:rPr>
          <w:t xml:space="preserve"> (EMT)</w:t>
        </w:r>
        <w:r w:rsidRPr="0023547A">
          <w:rPr>
            <w:b/>
            <w:bCs/>
          </w:rPr>
          <w:t xml:space="preserve"> </w:t>
        </w:r>
        <w:r w:rsidRPr="00A633D4">
          <w:t>model</w:t>
        </w:r>
        <w:r w:rsidRPr="005B0AFC">
          <w:rPr>
            <w:b/>
            <w:bCs/>
          </w:rPr>
          <w:t xml:space="preserve"> </w:t>
        </w:r>
        <w:r w:rsidRPr="002F0471">
          <w:t xml:space="preserve">provides a full time-domain representation of a power system based on a level of detail that can accurately represent the </w:t>
        </w:r>
        <w:r>
          <w:t xml:space="preserve">range of </w:t>
        </w:r>
        <w:r w:rsidRPr="002F0471">
          <w:lastRenderedPageBreak/>
          <w:t>frequenc</w:t>
        </w:r>
        <w:r>
          <w:t>ies</w:t>
        </w:r>
        <w:r w:rsidRPr="002F0471">
          <w:t xml:space="preserve"> </w:t>
        </w:r>
        <w:r>
          <w:t>from 0.1 Hz to</w:t>
        </w:r>
        <w:r w:rsidRPr="002F0471">
          <w:t xml:space="preserve"> kHz range</w:t>
        </w:r>
        <w:r>
          <w:t>,</w:t>
        </w:r>
        <w:r w:rsidRPr="002F0471">
          <w:t xml:space="preserve"> encompassing </w:t>
        </w:r>
        <w:r>
          <w:t>both the detail of sub-cycle controls, and the phase-by-phase response to unbalanced disturbances</w:t>
        </w:r>
        <w:r w:rsidRPr="005B0AFC">
          <w:t>.</w:t>
        </w:r>
      </w:ins>
    </w:p>
    <w:p w14:paraId="3025C7FA" w14:textId="77777777" w:rsidR="00FB36CB" w:rsidRDefault="00FB36CB" w:rsidP="00FB36CB">
      <w:pPr>
        <w:pStyle w:val="Heading1"/>
        <w:keepLines/>
        <w:rPr>
          <w:ins w:id="141" w:author="Guidance" w:date="2025-06-16T16:22:00Z" w16du:dateUtc="2025-06-16T15:22:00Z"/>
        </w:rPr>
      </w:pPr>
      <w:ins w:id="142" w:author="Guidance" w:date="2025-06-16T16:22:00Z" w16du:dateUtc="2025-06-16T15:22:00Z">
        <w:r>
          <w:t>Procedure</w:t>
        </w:r>
      </w:ins>
    </w:p>
    <w:p w14:paraId="34758242" w14:textId="77777777" w:rsidR="00FB36CB" w:rsidRPr="005F2817" w:rsidRDefault="00FB36CB" w:rsidP="00FB36CB">
      <w:pPr>
        <w:pStyle w:val="Heading2"/>
        <w:rPr>
          <w:ins w:id="143" w:author="Guidance" w:date="2025-06-16T16:22:00Z" w16du:dateUtc="2025-06-16T15:22:00Z"/>
        </w:rPr>
      </w:pPr>
      <w:ins w:id="144" w:author="Guidance" w:date="2025-06-16T16:22:00Z" w16du:dateUtc="2025-06-16T15:22:00Z">
        <w:r>
          <w:t>Model</w:t>
        </w:r>
        <w:r w:rsidRPr="005F2817">
          <w:t xml:space="preserve"> </w:t>
        </w:r>
        <w:r>
          <w:t>Sharing</w:t>
        </w:r>
      </w:ins>
    </w:p>
    <w:p w14:paraId="1B12FFE9" w14:textId="77777777" w:rsidR="00FB36CB" w:rsidRPr="00C15AA4" w:rsidRDefault="00FB36CB" w:rsidP="00FB36CB">
      <w:pPr>
        <w:pStyle w:val="Heading3"/>
        <w:tabs>
          <w:tab w:val="clear" w:pos="0"/>
          <w:tab w:val="num" w:pos="851"/>
        </w:tabs>
        <w:ind w:left="851" w:hanging="851"/>
        <w:jc w:val="both"/>
        <w:rPr>
          <w:ins w:id="145" w:author="Guidance" w:date="2025-06-16T16:22:00Z" w16du:dateUtc="2025-06-16T15:22:00Z"/>
          <w:strike/>
        </w:rPr>
      </w:pPr>
      <w:ins w:id="146" w:author="Guidance" w:date="2025-06-16T16:22:00Z" w16du:dateUtc="2025-06-16T15:22:00Z">
        <w:r>
          <w:t>Each Party shall provide Model Co-ordinator(s) for the receipt and provision of models. T</w:t>
        </w:r>
        <w:r w:rsidRPr="609A8B3A">
          <w:rPr>
            <w:rFonts w:cs="Arial"/>
          </w:rPr>
          <w:t xml:space="preserve">he method of </w:t>
        </w:r>
        <w:r>
          <w:rPr>
            <w:rFonts w:cs="Arial"/>
          </w:rPr>
          <w:t>sharing</w:t>
        </w:r>
        <w:r w:rsidRPr="609A8B3A">
          <w:rPr>
            <w:rFonts w:cs="Arial"/>
          </w:rPr>
          <w:t xml:space="preserve"> is to be agreed between the sending and receiving Parties</w:t>
        </w:r>
        <w:r>
          <w:rPr>
            <w:rFonts w:cs="Arial"/>
          </w:rPr>
          <w:t xml:space="preserve">. </w:t>
        </w:r>
      </w:ins>
    </w:p>
    <w:p w14:paraId="42F050A1" w14:textId="77777777" w:rsidR="00FB36CB" w:rsidRPr="005F2817" w:rsidRDefault="00FB36CB" w:rsidP="002420E4">
      <w:pPr>
        <w:pStyle w:val="Heading3"/>
        <w:jc w:val="both"/>
        <w:rPr>
          <w:ins w:id="147" w:author="Guidance" w:date="2025-06-16T16:22:00Z" w16du:dateUtc="2025-06-16T15:22:00Z"/>
        </w:rPr>
      </w:pPr>
      <w:ins w:id="148" w:author="Guidance" w:date="2025-06-16T16:22:00Z" w16du:dateUtc="2025-06-16T15:22:00Z">
        <w:r>
          <w:t xml:space="preserve">Sending Party - </w:t>
        </w:r>
        <w:r w:rsidRPr="005F2817">
          <w:t xml:space="preserve">When </w:t>
        </w:r>
        <w:r>
          <w:t>the RMS and EMT model</w:t>
        </w:r>
        <w:r>
          <w:rPr>
            <w:rStyle w:val="CommentReference"/>
          </w:rPr>
          <w:t xml:space="preserve">s </w:t>
        </w:r>
        <w:r>
          <w:t>are shared</w:t>
        </w:r>
        <w:r w:rsidRPr="005F2817">
          <w:t xml:space="preserve">, the </w:t>
        </w:r>
        <w:r>
          <w:t>Model</w:t>
        </w:r>
        <w:r w:rsidRPr="005F2817">
          <w:t xml:space="preserve"> Co-ordinator shall ensure:</w:t>
        </w:r>
      </w:ins>
    </w:p>
    <w:p w14:paraId="1852192A" w14:textId="77777777" w:rsidR="00FB36CB" w:rsidRPr="00745976" w:rsidRDefault="00FB36CB" w:rsidP="00FB36CB">
      <w:pPr>
        <w:pStyle w:val="BodyText"/>
        <w:spacing w:after="0"/>
        <w:jc w:val="both"/>
        <w:rPr>
          <w:ins w:id="149" w:author="Guidance" w:date="2025-06-16T16:22:00Z" w16du:dateUtc="2025-06-16T15:22:00Z"/>
        </w:rPr>
      </w:pPr>
      <w:ins w:id="150" w:author="Guidance" w:date="2025-06-16T16:22:00Z" w16du:dateUtc="2025-06-16T15:22:00Z">
        <w:r>
          <w:t xml:space="preserve">For RMS models and separately for EMT models, the following requirements shall apply: </w:t>
        </w:r>
      </w:ins>
    </w:p>
    <w:p w14:paraId="209C3095" w14:textId="77777777" w:rsidR="00FB36CB" w:rsidRPr="0013553F" w:rsidRDefault="00FB36CB" w:rsidP="00FB36CB">
      <w:pPr>
        <w:pStyle w:val="BodyText"/>
        <w:numPr>
          <w:ilvl w:val="0"/>
          <w:numId w:val="1"/>
        </w:numPr>
        <w:tabs>
          <w:tab w:val="num" w:pos="1080"/>
        </w:tabs>
        <w:spacing w:after="0"/>
        <w:ind w:left="1080"/>
        <w:jc w:val="both"/>
        <w:rPr>
          <w:ins w:id="151" w:author="Guidance" w:date="2025-06-16T16:22:00Z" w16du:dateUtc="2025-06-16T15:22:00Z"/>
          <w:i/>
          <w:iCs/>
        </w:rPr>
      </w:pPr>
      <w:ins w:id="152" w:author="Guidance" w:date="2025-06-16T16:22:00Z" w16du:dateUtc="2025-06-16T15:22:00Z">
        <w:r>
          <w:t xml:space="preserve">the plant models are the latest versions available. </w:t>
        </w:r>
      </w:ins>
    </w:p>
    <w:p w14:paraId="2300932E" w14:textId="77777777" w:rsidR="00FB36CB" w:rsidRPr="00AF2187" w:rsidRDefault="00FB36CB" w:rsidP="00FB36CB">
      <w:pPr>
        <w:pStyle w:val="BodyText"/>
        <w:numPr>
          <w:ilvl w:val="0"/>
          <w:numId w:val="1"/>
        </w:numPr>
        <w:tabs>
          <w:tab w:val="num" w:pos="1080"/>
        </w:tabs>
        <w:spacing w:after="0"/>
        <w:ind w:left="1080"/>
        <w:jc w:val="both"/>
        <w:rPr>
          <w:ins w:id="153" w:author="Guidance" w:date="2025-06-16T16:22:00Z" w16du:dateUtc="2025-06-16T15:22:00Z"/>
          <w:i/>
          <w:iCs/>
        </w:rPr>
      </w:pPr>
      <w:ins w:id="154" w:author="Guidance" w:date="2025-06-16T16:22:00Z" w16du:dateUtc="2025-06-16T15:22:00Z">
        <w:r>
          <w:t>the models are validated, by provision of an agreed accompanying validation report.</w:t>
        </w:r>
      </w:ins>
    </w:p>
    <w:p w14:paraId="681B1763" w14:textId="77777777" w:rsidR="00FB36CB" w:rsidRPr="00C82321" w:rsidRDefault="00FB36CB" w:rsidP="00FB36CB">
      <w:pPr>
        <w:pStyle w:val="BodyText"/>
        <w:numPr>
          <w:ilvl w:val="0"/>
          <w:numId w:val="1"/>
        </w:numPr>
        <w:tabs>
          <w:tab w:val="num" w:pos="1080"/>
        </w:tabs>
        <w:spacing w:after="0"/>
        <w:ind w:left="1080"/>
        <w:jc w:val="both"/>
        <w:rPr>
          <w:ins w:id="155" w:author="Guidance" w:date="2025-06-16T16:22:00Z" w16du:dateUtc="2025-06-16T15:22:00Z"/>
          <w:i/>
          <w:iCs/>
        </w:rPr>
      </w:pPr>
      <w:ins w:id="156" w:author="Guidance" w:date="2025-06-16T16:22:00Z" w16du:dateUtc="2025-06-16T15:22:00Z">
        <w:r>
          <w:t xml:space="preserve">the EMT models are a true and accurate reflection of plant as built and shall be consistent with the detailed </w:t>
        </w:r>
        <w:r w:rsidRPr="20E23DBC">
          <w:rPr>
            <w:rFonts w:eastAsia="Arial" w:cs="Arial"/>
            <w:color w:val="000000" w:themeColor="text1"/>
          </w:rPr>
          <w:t xml:space="preserve">guidance on </w:t>
        </w:r>
        <w:r>
          <w:rPr>
            <w:rFonts w:eastAsia="Arial" w:cs="Arial"/>
            <w:color w:val="000000" w:themeColor="text1"/>
          </w:rPr>
          <w:t>‘</w:t>
        </w:r>
        <w:r w:rsidRPr="20E23DBC">
          <w:rPr>
            <w:rFonts w:eastAsia="Arial" w:cs="Arial"/>
            <w:color w:val="000000" w:themeColor="text1"/>
          </w:rPr>
          <w:t xml:space="preserve">Modelling Requirements including the </w:t>
        </w:r>
        <w:r>
          <w:rPr>
            <w:rFonts w:eastAsia="Arial" w:cs="Arial"/>
            <w:color w:val="000000" w:themeColor="text1"/>
          </w:rPr>
          <w:t>C</w:t>
        </w:r>
        <w:r w:rsidRPr="20E23DBC">
          <w:rPr>
            <w:rFonts w:eastAsia="Arial" w:cs="Arial"/>
            <w:color w:val="000000" w:themeColor="text1"/>
          </w:rPr>
          <w:t xml:space="preserve">ollection of Retrospective EMT Models from </w:t>
        </w:r>
        <w:r w:rsidRPr="00070BCC">
          <w:rPr>
            <w:rFonts w:eastAsia="Arial" w:cs="Arial"/>
            <w:color w:val="000000" w:themeColor="text1"/>
          </w:rPr>
          <w:t>Users</w:t>
        </w:r>
        <w:r>
          <w:rPr>
            <w:rFonts w:eastAsia="Arial" w:cs="Arial"/>
            <w:color w:val="000000" w:themeColor="text1"/>
          </w:rPr>
          <w:t>’, which</w:t>
        </w:r>
        <w:r w:rsidRPr="20E23DBC">
          <w:rPr>
            <w:rFonts w:eastAsia="Arial" w:cs="Arial"/>
            <w:color w:val="000000" w:themeColor="text1"/>
          </w:rPr>
          <w:t xml:space="preserve"> is listed as one of the </w:t>
        </w:r>
        <w:r>
          <w:rPr>
            <w:rFonts w:eastAsia="Arial" w:cs="Arial"/>
            <w:color w:val="000000" w:themeColor="text1"/>
          </w:rPr>
          <w:t>e</w:t>
        </w:r>
        <w:r w:rsidRPr="00070BCC">
          <w:rPr>
            <w:rFonts w:eastAsia="Arial" w:cs="Arial"/>
            <w:color w:val="000000" w:themeColor="text1"/>
          </w:rPr>
          <w:t xml:space="preserve">lectrical </w:t>
        </w:r>
        <w:r>
          <w:rPr>
            <w:rFonts w:eastAsia="Arial" w:cs="Arial"/>
            <w:color w:val="000000" w:themeColor="text1"/>
          </w:rPr>
          <w:t>s</w:t>
        </w:r>
        <w:r w:rsidRPr="00070BCC">
          <w:rPr>
            <w:rFonts w:eastAsia="Arial" w:cs="Arial"/>
            <w:color w:val="000000" w:themeColor="text1"/>
          </w:rPr>
          <w:t>tandards</w:t>
        </w:r>
        <w:r w:rsidRPr="20E23DBC">
          <w:rPr>
            <w:rFonts w:eastAsia="Arial" w:cs="Arial"/>
            <w:color w:val="000000" w:themeColor="text1"/>
          </w:rPr>
          <w:t xml:space="preserve"> in a</w:t>
        </w:r>
        <w:r w:rsidRPr="00070BCC">
          <w:rPr>
            <w:rFonts w:eastAsia="Arial" w:cs="Arial"/>
            <w:color w:val="000000" w:themeColor="text1"/>
          </w:rPr>
          <w:t>nnex</w:t>
        </w:r>
        <w:r w:rsidRPr="20E23DBC">
          <w:rPr>
            <w:rFonts w:eastAsia="Arial" w:cs="Arial"/>
            <w:color w:val="000000" w:themeColor="text1"/>
          </w:rPr>
          <w:t xml:space="preserve"> to the </w:t>
        </w:r>
        <w:r w:rsidRPr="00070BCC">
          <w:rPr>
            <w:rFonts w:eastAsia="Arial" w:cs="Arial"/>
            <w:color w:val="000000" w:themeColor="text1"/>
          </w:rPr>
          <w:t>General Conditions</w:t>
        </w:r>
        <w:r w:rsidRPr="20E23DBC">
          <w:rPr>
            <w:rFonts w:eastAsia="Arial" w:cs="Arial"/>
            <w:b/>
            <w:bCs/>
            <w:color w:val="000000" w:themeColor="text1"/>
          </w:rPr>
          <w:t xml:space="preserve"> </w:t>
        </w:r>
        <w:r w:rsidRPr="00B81D05">
          <w:rPr>
            <w:rFonts w:eastAsia="Arial" w:cs="Arial"/>
            <w:color w:val="000000" w:themeColor="text1"/>
          </w:rPr>
          <w:t>of the</w:t>
        </w:r>
        <w:r w:rsidRPr="20E23DBC">
          <w:rPr>
            <w:rFonts w:eastAsia="Arial" w:cs="Arial"/>
            <w:b/>
            <w:bCs/>
            <w:color w:val="000000" w:themeColor="text1"/>
          </w:rPr>
          <w:t xml:space="preserve"> </w:t>
        </w:r>
        <w:r w:rsidRPr="00070BCC">
          <w:rPr>
            <w:rFonts w:eastAsia="Arial" w:cs="Arial"/>
            <w:color w:val="000000" w:themeColor="text1"/>
          </w:rPr>
          <w:t>Grid Code.</w:t>
        </w:r>
      </w:ins>
    </w:p>
    <w:p w14:paraId="725D1C56" w14:textId="77777777" w:rsidR="00FB36CB" w:rsidRPr="00C82321" w:rsidRDefault="00FB36CB" w:rsidP="00FB36CB">
      <w:pPr>
        <w:pStyle w:val="BodyText"/>
        <w:numPr>
          <w:ilvl w:val="0"/>
          <w:numId w:val="1"/>
        </w:numPr>
        <w:tabs>
          <w:tab w:val="num" w:pos="1080"/>
        </w:tabs>
        <w:spacing w:after="0"/>
        <w:ind w:left="1080"/>
        <w:jc w:val="both"/>
        <w:rPr>
          <w:ins w:id="157" w:author="Guidance" w:date="2025-06-16T16:22:00Z" w16du:dateUtc="2025-06-16T15:22:00Z"/>
        </w:rPr>
      </w:pPr>
      <w:ins w:id="158" w:author="Guidance" w:date="2025-06-16T16:22:00Z" w16du:dateUtc="2025-06-16T15:22:00Z">
        <w:r w:rsidRPr="00C82321">
          <w:t>the RMS models are a true and accurate reflection of plant as built and shall be consistent with the detailed guidance on the Company website.</w:t>
        </w:r>
      </w:ins>
    </w:p>
    <w:p w14:paraId="7914F43E" w14:textId="77777777" w:rsidR="00FB36CB" w:rsidRPr="005F2817" w:rsidRDefault="00FB36CB" w:rsidP="00FB36CB">
      <w:pPr>
        <w:pStyle w:val="BodyText"/>
        <w:numPr>
          <w:ilvl w:val="0"/>
          <w:numId w:val="1"/>
        </w:numPr>
        <w:tabs>
          <w:tab w:val="num" w:pos="1080"/>
        </w:tabs>
        <w:spacing w:after="0"/>
        <w:ind w:left="1080"/>
        <w:jc w:val="both"/>
        <w:rPr>
          <w:ins w:id="159" w:author="Guidance" w:date="2025-06-16T16:22:00Z" w16du:dateUtc="2025-06-16T15:22:00Z"/>
          <w:i/>
          <w:iCs/>
        </w:rPr>
      </w:pPr>
      <w:ins w:id="160" w:author="Guidance" w:date="2025-06-16T16:22:00Z" w16du:dateUtc="2025-06-16T15:22:00Z">
        <w:r>
          <w:t xml:space="preserve">details of the shared models are recorded in accordance with the requirements of this STCP (refer to </w:t>
        </w:r>
        <w:r>
          <w:fldChar w:fldCharType="begin"/>
        </w:r>
        <w:r>
          <w:instrText xml:space="preserve"> REF _Ref173229582 \r \h </w:instrText>
        </w:r>
        <w:r>
          <w:fldChar w:fldCharType="separate"/>
        </w:r>
        <w:r>
          <w:t>3.2</w:t>
        </w:r>
        <w:r>
          <w:fldChar w:fldCharType="end"/>
        </w:r>
        <w:r>
          <w:t>).</w:t>
        </w:r>
      </w:ins>
    </w:p>
    <w:p w14:paraId="33EAE908" w14:textId="77777777" w:rsidR="00FB36CB" w:rsidRPr="005F2817" w:rsidRDefault="00FB36CB" w:rsidP="00FB36CB">
      <w:pPr>
        <w:pStyle w:val="BodyText"/>
        <w:numPr>
          <w:ilvl w:val="0"/>
          <w:numId w:val="1"/>
        </w:numPr>
        <w:tabs>
          <w:tab w:val="num" w:pos="1080"/>
        </w:tabs>
        <w:spacing w:after="0"/>
        <w:ind w:left="1080"/>
        <w:jc w:val="both"/>
        <w:rPr>
          <w:ins w:id="161" w:author="Guidance" w:date="2025-06-16T16:22:00Z" w16du:dateUtc="2025-06-16T15:22:00Z"/>
          <w:i/>
          <w:iCs/>
        </w:rPr>
      </w:pPr>
      <w:ins w:id="162" w:author="Guidance" w:date="2025-06-16T16:22:00Z" w16du:dateUtc="2025-06-16T15:22:00Z">
        <w:r>
          <w:t xml:space="preserve">the information passed between STC Parties is limited to that permitted under the STC; and  </w:t>
        </w:r>
      </w:ins>
    </w:p>
    <w:p w14:paraId="55FAB125" w14:textId="77777777" w:rsidR="00FB36CB" w:rsidRPr="000C397C" w:rsidRDefault="00FB36CB" w:rsidP="00FB36CB">
      <w:pPr>
        <w:pStyle w:val="BodyText"/>
        <w:numPr>
          <w:ilvl w:val="0"/>
          <w:numId w:val="1"/>
        </w:numPr>
        <w:tabs>
          <w:tab w:val="num" w:pos="1080"/>
        </w:tabs>
        <w:spacing w:after="0"/>
        <w:ind w:left="1080"/>
        <w:jc w:val="both"/>
        <w:rPr>
          <w:ins w:id="163" w:author="Guidance" w:date="2025-06-16T16:22:00Z" w16du:dateUtc="2025-06-16T15:22:00Z"/>
          <w:i/>
          <w:iCs/>
        </w:rPr>
      </w:pPr>
      <w:ins w:id="164" w:author="Guidance" w:date="2025-06-16T16:22:00Z" w16du:dateUtc="2025-06-16T15:22:00Z">
        <w:r w:rsidRPr="00D90F7D">
          <w:t>TOs shall provide EMT and RMS models within 3 months of a request from The Company unless otherwise agreed.</w:t>
        </w:r>
        <w:r>
          <w:t xml:space="preserve"> </w:t>
        </w:r>
      </w:ins>
    </w:p>
    <w:p w14:paraId="0D6ABF19" w14:textId="77777777" w:rsidR="00FB36CB" w:rsidRPr="005F2817" w:rsidRDefault="00FB36CB" w:rsidP="00FB36CB">
      <w:pPr>
        <w:pStyle w:val="BodyText"/>
        <w:jc w:val="both"/>
        <w:rPr>
          <w:ins w:id="165" w:author="Guidance" w:date="2025-06-16T16:22:00Z" w16du:dateUtc="2025-06-16T15:22:00Z"/>
          <w:i/>
        </w:rPr>
      </w:pPr>
    </w:p>
    <w:p w14:paraId="5331CFB6" w14:textId="77777777" w:rsidR="00FB36CB" w:rsidRPr="00DC09BF" w:rsidRDefault="00FB36CB" w:rsidP="00FB36CB">
      <w:pPr>
        <w:pStyle w:val="Heading3"/>
        <w:jc w:val="both"/>
        <w:rPr>
          <w:ins w:id="166" w:author="Guidance" w:date="2025-06-16T16:22:00Z" w16du:dateUtc="2025-06-16T15:22:00Z"/>
        </w:rPr>
      </w:pPr>
      <w:ins w:id="167" w:author="Guidance" w:date="2025-06-16T16:22:00Z" w16du:dateUtc="2025-06-16T15:22:00Z">
        <w:r>
          <w:t xml:space="preserve">Receiving Party - </w:t>
        </w:r>
        <w:r w:rsidRPr="00DC09BF">
          <w:t xml:space="preserve">When receiving the </w:t>
        </w:r>
        <w:r>
          <w:t xml:space="preserve">RMS and EMT </w:t>
        </w:r>
        <w:r w:rsidRPr="00DC09BF">
          <w:t>model, the Model Co-ordinator shall ensure that:</w:t>
        </w:r>
      </w:ins>
    </w:p>
    <w:p w14:paraId="38FA6AB6" w14:textId="77777777" w:rsidR="00FB36CB" w:rsidRPr="00DC09BF" w:rsidRDefault="00FB36CB" w:rsidP="00FB36CB">
      <w:pPr>
        <w:pStyle w:val="BodyText"/>
        <w:numPr>
          <w:ilvl w:val="0"/>
          <w:numId w:val="40"/>
        </w:numPr>
        <w:spacing w:after="0"/>
        <w:jc w:val="both"/>
        <w:rPr>
          <w:ins w:id="168" w:author="Guidance" w:date="2025-06-16T16:22:00Z" w16du:dateUtc="2025-06-16T15:22:00Z"/>
          <w:i/>
        </w:rPr>
      </w:pPr>
      <w:ins w:id="169" w:author="Guidance" w:date="2025-06-16T16:22:00Z" w16du:dateUtc="2025-06-16T15:22:00Z">
        <w:r w:rsidRPr="00DC09BF">
          <w:t>the</w:t>
        </w:r>
        <w:r w:rsidRPr="00DC09BF" w:rsidDel="006A29CC">
          <w:t xml:space="preserve"> </w:t>
        </w:r>
        <w:r w:rsidRPr="00DC09BF">
          <w:t xml:space="preserve">model submitted </w:t>
        </w:r>
        <w:r>
          <w:t>accurately represents the Plant and Apparatus at the Connection Point</w:t>
        </w:r>
        <w:r w:rsidRPr="00DC09BF">
          <w:t xml:space="preserve"> in accordance with this STCP and </w:t>
        </w:r>
        <w:r>
          <w:t xml:space="preserve">is </w:t>
        </w:r>
        <w:r w:rsidRPr="00DC09BF">
          <w:t>fit for use (i.e., the model is not corrupted, includes supporting files such as library, object, DLL files, etc that are required to run the models).</w:t>
        </w:r>
      </w:ins>
    </w:p>
    <w:p w14:paraId="79DC89AD" w14:textId="77777777" w:rsidR="00FB36CB" w:rsidRPr="00DC09BF" w:rsidRDefault="00FB36CB" w:rsidP="00FB36CB">
      <w:pPr>
        <w:pStyle w:val="BodyText"/>
        <w:numPr>
          <w:ilvl w:val="0"/>
          <w:numId w:val="40"/>
        </w:numPr>
        <w:spacing w:after="0"/>
        <w:jc w:val="both"/>
        <w:rPr>
          <w:ins w:id="170" w:author="Guidance" w:date="2025-06-16T16:22:00Z" w16du:dateUtc="2025-06-16T15:22:00Z"/>
          <w:i/>
        </w:rPr>
      </w:pPr>
      <w:ins w:id="171" w:author="Guidance" w:date="2025-06-16T16:22:00Z" w16du:dateUtc="2025-06-16T15:22:00Z">
        <w:r w:rsidRPr="00DC09BF">
          <w:t xml:space="preserve">the model package contains relevant documentation such as </w:t>
        </w:r>
        <w:r>
          <w:t>a u</w:t>
        </w:r>
        <w:r w:rsidRPr="00DC09BF">
          <w:t xml:space="preserve">ser </w:t>
        </w:r>
        <w:r>
          <w:t>m</w:t>
        </w:r>
        <w:r w:rsidRPr="00DC09BF">
          <w:t xml:space="preserve">anual, </w:t>
        </w:r>
        <w:r>
          <w:t>dynamic performance study (</w:t>
        </w:r>
        <w:r w:rsidRPr="00DC09BF">
          <w:t>DPS</w:t>
        </w:r>
        <w:r>
          <w:t>)</w:t>
        </w:r>
        <w:r w:rsidRPr="00DC09BF">
          <w:t xml:space="preserve"> reports, </w:t>
        </w:r>
        <w:r>
          <w:t>v</w:t>
        </w:r>
        <w:r w:rsidRPr="00DC09BF">
          <w:t>alidation reports</w:t>
        </w:r>
        <w:r>
          <w:t>.</w:t>
        </w:r>
        <w:r w:rsidRPr="00DC09BF">
          <w:t xml:space="preserve"> </w:t>
        </w:r>
      </w:ins>
    </w:p>
    <w:p w14:paraId="1C9AAF94" w14:textId="77777777" w:rsidR="00FB36CB" w:rsidRPr="00660F0D" w:rsidRDefault="00FB36CB" w:rsidP="00FB36CB">
      <w:pPr>
        <w:pStyle w:val="BodyText"/>
        <w:numPr>
          <w:ilvl w:val="0"/>
          <w:numId w:val="1"/>
        </w:numPr>
        <w:tabs>
          <w:tab w:val="num" w:pos="1080"/>
        </w:tabs>
        <w:ind w:left="1077" w:hanging="357"/>
        <w:jc w:val="both"/>
        <w:rPr>
          <w:ins w:id="172" w:author="Guidance" w:date="2025-06-16T16:22:00Z" w16du:dateUtc="2025-06-16T15:22:00Z"/>
          <w:i/>
          <w:iCs/>
        </w:rPr>
      </w:pPr>
      <w:ins w:id="173" w:author="Guidance" w:date="2025-06-16T16:22:00Z" w16du:dateUtc="2025-06-16T15:22:00Z">
        <w:r>
          <w:t xml:space="preserve">receipts are recorded in accordance with the requirements of this STCP. </w:t>
        </w:r>
      </w:ins>
    </w:p>
    <w:p w14:paraId="754E92CF" w14:textId="77777777" w:rsidR="00FB36CB" w:rsidRPr="00F33562" w:rsidRDefault="00FB36CB" w:rsidP="00FB36CB">
      <w:pPr>
        <w:pStyle w:val="Heading3"/>
        <w:rPr>
          <w:ins w:id="174" w:author="Guidance" w:date="2025-06-16T16:22:00Z" w16du:dateUtc="2025-06-16T15:22:00Z"/>
          <w:i/>
        </w:rPr>
      </w:pPr>
      <w:ins w:id="175" w:author="Guidance" w:date="2025-06-16T16:22:00Z" w16du:dateUtc="2025-06-16T15:22:00Z">
        <w:r w:rsidRPr="609A8B3A">
          <w:t>The Parties will review th</w:t>
        </w:r>
        <w:r>
          <w:t>is</w:t>
        </w:r>
        <w:r w:rsidRPr="609A8B3A">
          <w:t xml:space="preserve"> </w:t>
        </w:r>
        <w:r>
          <w:t>process</w:t>
        </w:r>
        <w:r w:rsidRPr="609A8B3A">
          <w:t xml:space="preserve"> of </w:t>
        </w:r>
        <w:r>
          <w:t>model</w:t>
        </w:r>
        <w:r w:rsidRPr="609A8B3A">
          <w:t xml:space="preserve"> </w:t>
        </w:r>
        <w:r>
          <w:t>sharing</w:t>
        </w:r>
        <w:r w:rsidRPr="609A8B3A">
          <w:t xml:space="preserve"> periodic</w:t>
        </w:r>
        <w:r>
          <w:t xml:space="preserve">ally. </w:t>
        </w:r>
      </w:ins>
    </w:p>
    <w:p w14:paraId="62630B6E" w14:textId="77777777" w:rsidR="00FB36CB" w:rsidRPr="0094538E" w:rsidRDefault="00FB36CB" w:rsidP="00FB36CB">
      <w:pPr>
        <w:pStyle w:val="Heading2"/>
        <w:rPr>
          <w:ins w:id="176" w:author="Guidance" w:date="2025-06-16T16:22:00Z" w16du:dateUtc="2025-06-16T15:22:00Z"/>
        </w:rPr>
      </w:pPr>
      <w:ins w:id="177" w:author="Guidance" w:date="2025-06-16T16:22:00Z" w16du:dateUtc="2025-06-16T15:22:00Z">
        <w:r>
          <w:t>Version</w:t>
        </w:r>
        <w:r w:rsidRPr="005F2817">
          <w:t xml:space="preserve"> Control</w:t>
        </w:r>
      </w:ins>
    </w:p>
    <w:p w14:paraId="0CBA5B19" w14:textId="77777777" w:rsidR="00FB36CB" w:rsidRDefault="00FB36CB" w:rsidP="00FB36CB">
      <w:pPr>
        <w:pStyle w:val="Heading3"/>
        <w:tabs>
          <w:tab w:val="clear" w:pos="0"/>
          <w:tab w:val="num" w:pos="709"/>
        </w:tabs>
        <w:ind w:left="709" w:hanging="709"/>
        <w:rPr>
          <w:ins w:id="178" w:author="Guidance" w:date="2025-06-16T16:22:00Z" w16du:dateUtc="2025-06-16T15:22:00Z"/>
        </w:rPr>
      </w:pPr>
      <w:ins w:id="179" w:author="Guidance" w:date="2025-06-16T16:22:00Z" w16du:dateUtc="2025-06-16T15:22:00Z">
        <w:r w:rsidRPr="005F2817">
          <w:t xml:space="preserve">As </w:t>
        </w:r>
        <w:r>
          <w:t>an updated version of the model becomes available to either Party, it</w:t>
        </w:r>
        <w:r w:rsidRPr="005F2817">
          <w:t xml:space="preserve"> will be issued to all relevant Part</w:t>
        </w:r>
        <w:r>
          <w:t>y(s)</w:t>
        </w:r>
        <w:r w:rsidRPr="005F2817">
          <w:t xml:space="preserve"> via the </w:t>
        </w:r>
        <w:r>
          <w:t>Model</w:t>
        </w:r>
        <w:r w:rsidRPr="005F2817">
          <w:t xml:space="preserve"> Co-ordinator</w:t>
        </w:r>
        <w:r>
          <w:t>.</w:t>
        </w:r>
      </w:ins>
    </w:p>
    <w:p w14:paraId="64458347" w14:textId="77777777" w:rsidR="00FB36CB" w:rsidRDefault="00FB36CB" w:rsidP="00FB36CB">
      <w:pPr>
        <w:pStyle w:val="Heading3"/>
        <w:tabs>
          <w:tab w:val="clear" w:pos="0"/>
          <w:tab w:val="num" w:pos="709"/>
        </w:tabs>
        <w:ind w:left="709" w:hanging="709"/>
        <w:jc w:val="both"/>
        <w:rPr>
          <w:ins w:id="180" w:author="Guidance" w:date="2025-06-16T16:22:00Z" w16du:dateUtc="2025-06-16T15:22:00Z"/>
        </w:rPr>
      </w:pPr>
      <w:ins w:id="181" w:author="Guidance" w:date="2025-06-16T16:22:00Z" w16du:dateUtc="2025-06-16T15:22:00Z">
        <w:r>
          <w:t>The model may be updated based on the comments from the recipient Party and/or updated based on any changes or modifications to the existing model version. Therefore, each Party should be made aware of the version updates upon the acknowledgement of version change.</w:t>
        </w:r>
      </w:ins>
    </w:p>
    <w:p w14:paraId="59CA39A5" w14:textId="77777777" w:rsidR="00FB36CB" w:rsidRDefault="00FB36CB" w:rsidP="00FB36CB">
      <w:pPr>
        <w:pStyle w:val="Heading3"/>
        <w:jc w:val="both"/>
        <w:rPr>
          <w:ins w:id="182" w:author="Guidance" w:date="2025-06-16T16:22:00Z" w16du:dateUtc="2025-06-16T15:22:00Z"/>
        </w:rPr>
      </w:pPr>
      <w:ins w:id="183" w:author="Guidance" w:date="2025-06-16T16:22:00Z" w16du:dateUtc="2025-06-16T15:22:00Z">
        <w:r>
          <w:t xml:space="preserve">Documentation of the updates from the previous version shall be provided. </w:t>
        </w:r>
      </w:ins>
    </w:p>
    <w:p w14:paraId="3E125CA3" w14:textId="77777777" w:rsidR="00FB36CB" w:rsidRPr="005F2817" w:rsidRDefault="00FB36CB" w:rsidP="00FB36CB">
      <w:pPr>
        <w:pStyle w:val="Heading3"/>
        <w:jc w:val="both"/>
        <w:rPr>
          <w:ins w:id="184" w:author="Guidance" w:date="2025-06-16T16:22:00Z" w16du:dateUtc="2025-06-16T15:22:00Z"/>
        </w:rPr>
      </w:pPr>
      <w:ins w:id="185" w:author="Guidance" w:date="2025-06-16T16:22:00Z" w16du:dateUtc="2025-06-16T15:22:00Z">
        <w:r>
          <w:t>Exchanges will be recorded and acknowledged as outlined below:</w:t>
        </w:r>
      </w:ins>
    </w:p>
    <w:p w14:paraId="6178B00E" w14:textId="77777777" w:rsidR="00FB36CB" w:rsidRPr="005F2817" w:rsidRDefault="00FB36CB" w:rsidP="00FB36CB">
      <w:pPr>
        <w:pStyle w:val="Heading4"/>
        <w:rPr>
          <w:ins w:id="186" w:author="Guidance" w:date="2025-06-16T16:22:00Z" w16du:dateUtc="2025-06-16T15:22:00Z"/>
        </w:rPr>
      </w:pPr>
      <w:ins w:id="187" w:author="Guidance" w:date="2025-06-16T16:22:00Z" w16du:dateUtc="2025-06-16T15:22:00Z">
        <w:r>
          <w:t>T</w:t>
        </w:r>
        <w:r w:rsidRPr="005F2817">
          <w:t xml:space="preserve">he issuing </w:t>
        </w:r>
        <w:r>
          <w:t>Model</w:t>
        </w:r>
        <w:r w:rsidRPr="005F2817">
          <w:t xml:space="preserve"> Co</w:t>
        </w:r>
        <w:r>
          <w:t>-</w:t>
        </w:r>
        <w:r w:rsidRPr="005F2817">
          <w:t>ordinator</w:t>
        </w:r>
        <w:r>
          <w:t xml:space="preserve"> </w:t>
        </w:r>
        <w:r w:rsidRPr="005F2817">
          <w:t>shall:</w:t>
        </w:r>
      </w:ins>
    </w:p>
    <w:p w14:paraId="6E06F6EE" w14:textId="77777777" w:rsidR="00FB36CB" w:rsidRPr="005F2817" w:rsidRDefault="00FB36CB" w:rsidP="00FB36CB">
      <w:pPr>
        <w:pStyle w:val="Heading3"/>
        <w:numPr>
          <w:ilvl w:val="0"/>
          <w:numId w:val="35"/>
        </w:numPr>
        <w:tabs>
          <w:tab w:val="clear" w:pos="360"/>
          <w:tab w:val="num" w:pos="1224"/>
        </w:tabs>
        <w:spacing w:after="0"/>
        <w:ind w:left="1219" w:hanging="357"/>
        <w:rPr>
          <w:ins w:id="188" w:author="Guidance" w:date="2025-06-16T16:22:00Z" w16du:dateUtc="2025-06-16T15:22:00Z"/>
        </w:rPr>
      </w:pPr>
      <w:ins w:id="189" w:author="Guidance" w:date="2025-06-16T16:22:00Z" w16du:dateUtc="2025-06-16T15:22:00Z">
        <w:r>
          <w:t>record the date and time of issue; and</w:t>
        </w:r>
      </w:ins>
    </w:p>
    <w:p w14:paraId="1C3BED3E" w14:textId="77777777" w:rsidR="00FB36CB" w:rsidRPr="005F2817" w:rsidRDefault="00FB36CB" w:rsidP="00FB36CB">
      <w:pPr>
        <w:pStyle w:val="Heading3"/>
        <w:numPr>
          <w:ilvl w:val="0"/>
          <w:numId w:val="35"/>
        </w:numPr>
        <w:tabs>
          <w:tab w:val="clear" w:pos="360"/>
          <w:tab w:val="num" w:pos="1224"/>
        </w:tabs>
        <w:spacing w:after="0"/>
        <w:ind w:left="1219" w:hanging="357"/>
        <w:rPr>
          <w:ins w:id="190" w:author="Guidance" w:date="2025-06-16T16:22:00Z" w16du:dateUtc="2025-06-16T15:22:00Z"/>
        </w:rPr>
      </w:pPr>
      <w:ins w:id="191" w:author="Guidance" w:date="2025-06-16T16:22:00Z" w16du:dateUtc="2025-06-16T15:22:00Z">
        <w:r w:rsidRPr="005F2817">
          <w:t>record the name of recipients of the exchange.</w:t>
        </w:r>
      </w:ins>
    </w:p>
    <w:p w14:paraId="420922D7" w14:textId="77777777" w:rsidR="00FB36CB" w:rsidRDefault="00FB36CB" w:rsidP="00FB36CB">
      <w:pPr>
        <w:rPr>
          <w:ins w:id="192" w:author="Guidance" w:date="2025-06-16T16:22:00Z" w16du:dateUtc="2025-06-16T15:22:00Z"/>
        </w:rPr>
      </w:pPr>
    </w:p>
    <w:p w14:paraId="738A583C" w14:textId="77777777" w:rsidR="00FB36CB" w:rsidRPr="005F2817" w:rsidRDefault="00FB36CB" w:rsidP="00FB36CB">
      <w:pPr>
        <w:pStyle w:val="Heading4"/>
        <w:jc w:val="both"/>
        <w:rPr>
          <w:ins w:id="193" w:author="Guidance" w:date="2025-06-16T16:22:00Z" w16du:dateUtc="2025-06-16T15:22:00Z"/>
        </w:rPr>
      </w:pPr>
      <w:ins w:id="194" w:author="Guidance" w:date="2025-06-16T16:22:00Z" w16du:dateUtc="2025-06-16T15:22:00Z">
        <w:r w:rsidRPr="005F2817">
          <w:lastRenderedPageBreak/>
          <w:t>On receipt of a</w:t>
        </w:r>
        <w:r>
          <w:t xml:space="preserve"> model</w:t>
        </w:r>
        <w:r w:rsidRPr="005F2817">
          <w:t xml:space="preserve">, the receiving </w:t>
        </w:r>
        <w:r>
          <w:t>Model</w:t>
        </w:r>
        <w:r w:rsidRPr="005F2817">
          <w:t xml:space="preserve"> Co</w:t>
        </w:r>
        <w:r>
          <w:t>-</w:t>
        </w:r>
        <w:r w:rsidRPr="005F2817">
          <w:t>ordinator</w:t>
        </w:r>
        <w:r>
          <w:t xml:space="preserve"> </w:t>
        </w:r>
        <w:r w:rsidRPr="005F2817">
          <w:t>shall:</w:t>
        </w:r>
      </w:ins>
    </w:p>
    <w:p w14:paraId="1D67F69A" w14:textId="77777777" w:rsidR="00FB36CB" w:rsidRPr="005F2817" w:rsidRDefault="00FB36CB" w:rsidP="00FB36CB">
      <w:pPr>
        <w:pStyle w:val="Heading3"/>
        <w:numPr>
          <w:ilvl w:val="0"/>
          <w:numId w:val="36"/>
        </w:numPr>
        <w:tabs>
          <w:tab w:val="clear" w:pos="360"/>
          <w:tab w:val="num" w:pos="1224"/>
        </w:tabs>
        <w:spacing w:after="0"/>
        <w:ind w:left="1219" w:hanging="357"/>
        <w:jc w:val="both"/>
        <w:rPr>
          <w:ins w:id="195" w:author="Guidance" w:date="2025-06-16T16:22:00Z" w16du:dateUtc="2025-06-16T15:22:00Z"/>
        </w:rPr>
      </w:pPr>
      <w:ins w:id="196" w:author="Guidance" w:date="2025-06-16T16:22:00Z" w16du:dateUtc="2025-06-16T15:22:00Z">
        <w:r>
          <w:t>acknowledge receipt of the model indicating their acceptance/rejection of the model contained therein</w:t>
        </w:r>
        <w:r w:rsidRPr="00660F0D">
          <w:t xml:space="preserve">.  Acceptance of receipt is tacit agreement to use the model by the recipient for the purpose(s) it has been shared. </w:t>
        </w:r>
        <w:r>
          <w:t>If rejecting the model, reason(s) for the rejection shall be provided.</w:t>
        </w:r>
      </w:ins>
    </w:p>
    <w:p w14:paraId="386C2EB7" w14:textId="77777777" w:rsidR="00FB36CB" w:rsidRPr="00A85A80" w:rsidRDefault="00FB36CB" w:rsidP="00FB36CB">
      <w:pPr>
        <w:pStyle w:val="Heading3"/>
        <w:numPr>
          <w:ilvl w:val="0"/>
          <w:numId w:val="36"/>
        </w:numPr>
        <w:tabs>
          <w:tab w:val="clear" w:pos="360"/>
          <w:tab w:val="num" w:pos="1224"/>
        </w:tabs>
        <w:spacing w:after="0"/>
        <w:ind w:left="1219" w:hanging="357"/>
        <w:jc w:val="both"/>
        <w:rPr>
          <w:ins w:id="197" w:author="Guidance" w:date="2025-06-16T16:22:00Z" w16du:dateUtc="2025-06-16T15:22:00Z"/>
        </w:rPr>
      </w:pPr>
      <w:ins w:id="198" w:author="Guidance" w:date="2025-06-16T16:22:00Z" w16du:dateUtc="2025-06-16T15:22:00Z">
        <w:r w:rsidRPr="00A85A80">
          <w:t>record the name of issuing contact along with date and time received</w:t>
        </w:r>
        <w:r>
          <w:t>; and</w:t>
        </w:r>
      </w:ins>
    </w:p>
    <w:p w14:paraId="2948E1DF" w14:textId="77777777" w:rsidR="00FB36CB" w:rsidRPr="00745976" w:rsidRDefault="00FB36CB" w:rsidP="00FB36CB">
      <w:pPr>
        <w:pStyle w:val="Heading3"/>
        <w:numPr>
          <w:ilvl w:val="0"/>
          <w:numId w:val="36"/>
        </w:numPr>
        <w:tabs>
          <w:tab w:val="clear" w:pos="360"/>
          <w:tab w:val="num" w:pos="1224"/>
        </w:tabs>
        <w:spacing w:after="0"/>
        <w:ind w:left="1219" w:hanging="357"/>
        <w:jc w:val="both"/>
        <w:rPr>
          <w:ins w:id="199" w:author="Guidance" w:date="2025-06-16T16:22:00Z" w16du:dateUtc="2025-06-16T15:22:00Z"/>
        </w:rPr>
      </w:pPr>
      <w:ins w:id="200" w:author="Guidance" w:date="2025-06-16T16:22:00Z" w16du:dateUtc="2025-06-16T15:22:00Z">
        <w:r w:rsidRPr="00745976">
          <w:t>manage the archiving of superseded model</w:t>
        </w:r>
        <w:r>
          <w:t>s</w:t>
        </w:r>
        <w:r w:rsidRPr="00745976">
          <w:t>.</w:t>
        </w:r>
      </w:ins>
    </w:p>
    <w:p w14:paraId="6C0DF51C" w14:textId="77777777" w:rsidR="00FB36CB" w:rsidRPr="005F2817" w:rsidRDefault="00FB36CB" w:rsidP="00FB36CB">
      <w:pPr>
        <w:rPr>
          <w:ins w:id="201" w:author="Guidance" w:date="2025-06-16T16:22:00Z" w16du:dateUtc="2025-06-16T15:22:00Z"/>
        </w:rPr>
      </w:pPr>
    </w:p>
    <w:p w14:paraId="6E812FDA" w14:textId="77777777" w:rsidR="00FB36CB" w:rsidRPr="005F2817" w:rsidRDefault="00FB36CB" w:rsidP="00FB36CB">
      <w:pPr>
        <w:rPr>
          <w:ins w:id="202" w:author="Guidance" w:date="2025-06-16T16:22:00Z" w16du:dateUtc="2025-06-16T15:22:00Z"/>
        </w:rPr>
      </w:pPr>
    </w:p>
    <w:p w14:paraId="6D15A19F" w14:textId="77777777" w:rsidR="00FB36CB" w:rsidRPr="00660F0D" w:rsidRDefault="00FB36CB" w:rsidP="00FB36CB">
      <w:pPr>
        <w:pStyle w:val="Heading2"/>
        <w:rPr>
          <w:ins w:id="203" w:author="Guidance" w:date="2025-06-16T16:22:00Z" w16du:dateUtc="2025-06-16T15:22:00Z"/>
        </w:rPr>
      </w:pPr>
      <w:ins w:id="204" w:author="Guidance" w:date="2025-06-16T16:22:00Z" w16du:dateUtc="2025-06-16T15:22:00Z">
        <w:r w:rsidRPr="00660F0D">
          <w:t>Model Verification</w:t>
        </w:r>
      </w:ins>
    </w:p>
    <w:p w14:paraId="71E65276" w14:textId="77777777" w:rsidR="00FB36CB" w:rsidRDefault="00FB36CB" w:rsidP="00FB36CB">
      <w:pPr>
        <w:pStyle w:val="Heading3"/>
        <w:tabs>
          <w:tab w:val="clear" w:pos="0"/>
          <w:tab w:val="num" w:pos="142"/>
        </w:tabs>
        <w:ind w:left="851" w:hanging="851"/>
        <w:jc w:val="both"/>
        <w:rPr>
          <w:ins w:id="205" w:author="Guidance" w:date="2025-06-16T16:22:00Z" w16du:dateUtc="2025-06-16T15:22:00Z"/>
        </w:rPr>
      </w:pPr>
      <w:ins w:id="206" w:author="Guidance" w:date="2025-06-16T16:22:00Z" w16du:dateUtc="2025-06-16T15:22:00Z">
        <w:r w:rsidRPr="005F2817">
          <w:t xml:space="preserve">This section relates to checking the consistency of the </w:t>
        </w:r>
        <w:r>
          <w:t>model</w:t>
        </w:r>
        <w:r w:rsidRPr="005F2817">
          <w:t xml:space="preserve"> held by each Party against the formal submission process. </w:t>
        </w:r>
        <w:r>
          <w:t>In relation to RMS and EMT model verification, t</w:t>
        </w:r>
        <w:r w:rsidRPr="005F2817">
          <w:t xml:space="preserve">he provisions of </w:t>
        </w:r>
        <w:r>
          <w:t>this</w:t>
        </w:r>
        <w:r w:rsidRPr="005F2817">
          <w:t xml:space="preserve"> STCP take precedence</w:t>
        </w:r>
        <w:r>
          <w:t>.</w:t>
        </w:r>
        <w:r w:rsidRPr="005F2817">
          <w:t xml:space="preserve"> </w:t>
        </w:r>
      </w:ins>
    </w:p>
    <w:p w14:paraId="2BF662E4" w14:textId="77777777" w:rsidR="00FB36CB" w:rsidRPr="00660F0D" w:rsidRDefault="00FB36CB" w:rsidP="00FB36CB">
      <w:pPr>
        <w:pStyle w:val="Heading3"/>
        <w:tabs>
          <w:tab w:val="num" w:pos="851"/>
        </w:tabs>
        <w:ind w:left="851" w:hanging="851"/>
        <w:jc w:val="both"/>
        <w:rPr>
          <w:ins w:id="207" w:author="Guidance" w:date="2025-06-16T16:22:00Z" w16du:dateUtc="2025-06-16T15:22:00Z"/>
          <w:strike/>
        </w:rPr>
      </w:pPr>
      <w:ins w:id="208" w:author="Guidance" w:date="2025-06-16T16:22:00Z" w16du:dateUtc="2025-06-16T15:22:00Z">
        <w:r>
          <w:t xml:space="preserve">The model being shared shall meet the requirements outlined in </w:t>
        </w:r>
        <w:r w:rsidDel="002555E2">
          <w:t xml:space="preserve">the </w:t>
        </w:r>
        <w:r w:rsidRPr="20E23DBC" w:rsidDel="002555E2">
          <w:rPr>
            <w:rFonts w:eastAsia="Arial" w:cs="Arial"/>
            <w:color w:val="000000" w:themeColor="text1"/>
          </w:rPr>
          <w:t xml:space="preserve">guidance </w:t>
        </w:r>
        <w:r>
          <w:t>documents as</w:t>
        </w:r>
        <w:r w:rsidDel="002555E2">
          <w:t xml:space="preserve"> stated in</w:t>
        </w:r>
        <w:r>
          <w:t xml:space="preserve"> </w:t>
        </w:r>
        <w:r>
          <w:fldChar w:fldCharType="begin"/>
        </w:r>
        <w:r>
          <w:instrText xml:space="preserve"> REF _Ref92702697 \n \h </w:instrText>
        </w:r>
        <w:r>
          <w:fldChar w:fldCharType="separate"/>
        </w:r>
        <w:r>
          <w:t>3.1.2</w:t>
        </w:r>
        <w:r>
          <w:fldChar w:fldCharType="end"/>
        </w:r>
        <w:r>
          <w:t>. Where a Party has a concern over the accuracy or consistency of the model and related documentation pertinent to them and held by another Party, they may request an explanation and, if required, an updated version of the model. The timing and duration of any such response will be by mutual consent. In the absence of an agreement, a Party may raise a dispute in accordance with the dispute resolution processes outlined in the STC.</w:t>
        </w:r>
      </w:ins>
    </w:p>
    <w:p w14:paraId="263C9F91" w14:textId="77777777" w:rsidR="00FB36CB" w:rsidRPr="005F2817" w:rsidRDefault="00FB36CB" w:rsidP="00FB36CB">
      <w:pPr>
        <w:pStyle w:val="Heading3"/>
        <w:jc w:val="both"/>
        <w:rPr>
          <w:ins w:id="209" w:author="Guidance" w:date="2025-06-16T16:22:00Z" w16du:dateUtc="2025-06-16T15:22:00Z"/>
        </w:rPr>
      </w:pPr>
      <w:ins w:id="210" w:author="Guidance" w:date="2025-06-16T16:22:00Z" w16du:dateUtc="2025-06-16T15:22:00Z">
        <w:r>
          <w:t>Model</w:t>
        </w:r>
        <w:r w:rsidRPr="005F2817">
          <w:t xml:space="preserve"> consistency checks will be undertaken </w:t>
        </w:r>
        <w:r>
          <w:t>at</w:t>
        </w:r>
        <w:r w:rsidRPr="005F2817">
          <w:t xml:space="preserve"> the following points:</w:t>
        </w:r>
      </w:ins>
    </w:p>
    <w:p w14:paraId="7EC2563D" w14:textId="77777777" w:rsidR="00FB36CB" w:rsidRPr="005F2817" w:rsidRDefault="00FB36CB" w:rsidP="00FB36CB">
      <w:pPr>
        <w:pStyle w:val="Heading3"/>
        <w:numPr>
          <w:ilvl w:val="0"/>
          <w:numId w:val="44"/>
        </w:numPr>
        <w:jc w:val="both"/>
        <w:rPr>
          <w:ins w:id="211" w:author="Guidance" w:date="2025-06-16T16:22:00Z" w16du:dateUtc="2025-06-16T15:22:00Z"/>
        </w:rPr>
      </w:pPr>
      <w:ins w:id="212" w:author="Guidance" w:date="2025-06-16T16:22:00Z" w16du:dateUtc="2025-06-16T15:22:00Z">
        <w:r>
          <w:t>Each sending party will provide to the receiving party, a record of the latest versions of the model, and or documentation that they are using.</w:t>
        </w:r>
      </w:ins>
    </w:p>
    <w:p w14:paraId="007356D4" w14:textId="77777777" w:rsidR="00FB36CB" w:rsidRPr="005F2817" w:rsidRDefault="00FB36CB" w:rsidP="00FB36CB">
      <w:pPr>
        <w:pStyle w:val="Heading3"/>
        <w:numPr>
          <w:ilvl w:val="0"/>
          <w:numId w:val="44"/>
        </w:numPr>
        <w:jc w:val="both"/>
        <w:rPr>
          <w:ins w:id="213" w:author="Guidance" w:date="2025-06-16T16:22:00Z" w16du:dateUtc="2025-06-16T15:22:00Z"/>
        </w:rPr>
      </w:pPr>
      <w:ins w:id="214" w:author="Guidance" w:date="2025-06-16T16:22:00Z" w16du:dateUtc="2025-06-16T15:22:00Z">
        <w:r>
          <w:t>These records will be examined by the receiving party who will provide confirmation or otherwise that the correct information is being utilised.</w:t>
        </w:r>
      </w:ins>
    </w:p>
    <w:p w14:paraId="63D6AF72" w14:textId="77777777" w:rsidR="00FB36CB" w:rsidRDefault="00FB36CB" w:rsidP="00FB36CB">
      <w:pPr>
        <w:pStyle w:val="Heading3"/>
        <w:numPr>
          <w:ilvl w:val="0"/>
          <w:numId w:val="44"/>
        </w:numPr>
        <w:jc w:val="both"/>
        <w:rPr>
          <w:ins w:id="215" w:author="Guidance" w:date="2025-06-16T16:22:00Z" w16du:dateUtc="2025-06-16T15:22:00Z"/>
        </w:rPr>
      </w:pPr>
      <w:ins w:id="216" w:author="Guidance" w:date="2025-06-16T16:22:00Z" w16du:dateUtc="2025-06-16T15:22:00Z">
        <w:r>
          <w:t xml:space="preserve">Where inconsistencies are discovered, an updated model and/or documentation will be issued, and the receiving party must notify when their existing files have been updated as described within this STCP. </w:t>
        </w:r>
      </w:ins>
    </w:p>
    <w:p w14:paraId="3E159D9B" w14:textId="77777777" w:rsidR="00FB36CB" w:rsidRDefault="00FB36CB" w:rsidP="00FB36CB">
      <w:pPr>
        <w:pStyle w:val="Heading3"/>
        <w:numPr>
          <w:ilvl w:val="0"/>
          <w:numId w:val="0"/>
        </w:numPr>
        <w:jc w:val="both"/>
        <w:rPr>
          <w:ins w:id="217" w:author="Guidance" w:date="2025-06-16T16:22:00Z" w16du:dateUtc="2025-06-16T15:22:00Z"/>
        </w:rPr>
      </w:pPr>
      <w:ins w:id="218" w:author="Guidance" w:date="2025-06-16T16:22:00Z" w16du:dateUtc="2025-06-16T15:22:00Z">
        <w:r>
          <w:t xml:space="preserve">                All correspondence in relation to the above will be through the Model Co-ordinators.</w:t>
        </w:r>
      </w:ins>
    </w:p>
    <w:p w14:paraId="5E4C058B" w14:textId="77777777" w:rsidR="00FB36CB" w:rsidRPr="005F2817" w:rsidRDefault="00FB36CB" w:rsidP="00FB36CB">
      <w:pPr>
        <w:pStyle w:val="Heading2"/>
        <w:rPr>
          <w:ins w:id="219" w:author="Guidance" w:date="2025-06-16T16:22:00Z" w16du:dateUtc="2025-06-16T15:22:00Z"/>
        </w:rPr>
      </w:pPr>
      <w:ins w:id="220" w:author="Guidance" w:date="2025-06-16T16:22:00Z" w16du:dateUtc="2025-06-16T15:22:00Z">
        <w:r>
          <w:t>Model</w:t>
        </w:r>
        <w:r w:rsidRPr="005F2817">
          <w:t xml:space="preserve"> Not </w:t>
        </w:r>
        <w:r>
          <w:t>Available</w:t>
        </w:r>
      </w:ins>
    </w:p>
    <w:p w14:paraId="257D9537" w14:textId="77777777" w:rsidR="00FB36CB" w:rsidRDefault="00FB36CB" w:rsidP="00FB36CB">
      <w:pPr>
        <w:pStyle w:val="Heading3"/>
        <w:tabs>
          <w:tab w:val="num" w:pos="851"/>
        </w:tabs>
        <w:ind w:left="851" w:hanging="851"/>
        <w:jc w:val="both"/>
        <w:rPr>
          <w:ins w:id="221" w:author="Guidance" w:date="2025-06-16T16:22:00Z" w16du:dateUtc="2025-06-16T15:22:00Z"/>
        </w:rPr>
      </w:pPr>
      <w:ins w:id="222" w:author="Guidance" w:date="2025-06-16T16:22:00Z" w16du:dateUtc="2025-06-16T15:22:00Z">
        <w:r>
          <w:t>If for any existing Plant and Apparatus, a model is not available as required by this STCP 12-2, then the following routes shall be discussed, and a suitable approach can be selected by mutual agreement between the Parties following the order outlined below:</w:t>
        </w:r>
      </w:ins>
    </w:p>
    <w:p w14:paraId="5DD23226" w14:textId="77777777" w:rsidR="00FB36CB" w:rsidRDefault="00FB36CB" w:rsidP="00FB36CB">
      <w:pPr>
        <w:pStyle w:val="ListParagraph"/>
        <w:numPr>
          <w:ilvl w:val="0"/>
          <w:numId w:val="38"/>
        </w:numPr>
        <w:jc w:val="both"/>
        <w:rPr>
          <w:ins w:id="223" w:author="Guidance" w:date="2025-06-16T16:22:00Z" w16du:dateUtc="2025-06-16T15:22:00Z"/>
        </w:rPr>
      </w:pPr>
      <w:ins w:id="224" w:author="Guidance" w:date="2025-06-16T16:22:00Z" w16du:dateUtc="2025-06-16T15:22:00Z">
        <w:r>
          <w:t>TOs to enquire with the plant developer/manufacturer for model availability.</w:t>
        </w:r>
      </w:ins>
    </w:p>
    <w:p w14:paraId="63DACD78" w14:textId="77777777" w:rsidR="00FB36CB" w:rsidRDefault="00FB36CB" w:rsidP="00FB36CB">
      <w:pPr>
        <w:pStyle w:val="ListParagraph"/>
        <w:numPr>
          <w:ilvl w:val="0"/>
          <w:numId w:val="38"/>
        </w:numPr>
        <w:jc w:val="both"/>
        <w:rPr>
          <w:ins w:id="225" w:author="Guidance" w:date="2025-06-16T16:22:00Z" w16du:dateUtc="2025-06-16T15:22:00Z"/>
        </w:rPr>
      </w:pPr>
      <w:ins w:id="226" w:author="Guidance" w:date="2025-06-16T16:22:00Z" w16du:dateUtc="2025-06-16T15:22:00Z">
        <w:r>
          <w:t>TOs to work with the manufacturer to develop the detailed EMT/RMS model.</w:t>
        </w:r>
      </w:ins>
    </w:p>
    <w:p w14:paraId="5C09637C" w14:textId="77777777" w:rsidR="00FB36CB" w:rsidRDefault="00FB36CB" w:rsidP="00FB36CB">
      <w:pPr>
        <w:pStyle w:val="ListParagraph"/>
        <w:numPr>
          <w:ilvl w:val="0"/>
          <w:numId w:val="38"/>
        </w:numPr>
        <w:jc w:val="both"/>
        <w:rPr>
          <w:ins w:id="227" w:author="Guidance" w:date="2025-06-16T16:22:00Z" w16du:dateUtc="2025-06-16T15:22:00Z"/>
        </w:rPr>
      </w:pPr>
      <w:ins w:id="228" w:author="Guidance" w:date="2025-06-16T16:22:00Z" w16du:dateUtc="2025-06-16T15:22:00Z">
        <w:r>
          <w:t xml:space="preserve">TOs to work with the manufacturer to develop the detailed EMT/RMS model </w:t>
        </w:r>
        <w:r w:rsidRPr="002B1B9D">
          <w:t xml:space="preserve">through </w:t>
        </w:r>
        <w:r>
          <w:t xml:space="preserve">an </w:t>
        </w:r>
        <w:r w:rsidRPr="002B1B9D">
          <w:t>external consultant.</w:t>
        </w:r>
      </w:ins>
    </w:p>
    <w:p w14:paraId="6F3A85A7" w14:textId="77777777" w:rsidR="00FB36CB" w:rsidRPr="005F2817" w:rsidRDefault="00FB36CB" w:rsidP="00FB36CB">
      <w:pPr>
        <w:pStyle w:val="ListParagraph"/>
        <w:numPr>
          <w:ilvl w:val="0"/>
          <w:numId w:val="38"/>
        </w:numPr>
        <w:jc w:val="both"/>
        <w:rPr>
          <w:ins w:id="229" w:author="Guidance" w:date="2025-06-16T16:22:00Z" w16du:dateUtc="2025-06-16T15:22:00Z"/>
        </w:rPr>
      </w:pPr>
      <w:ins w:id="230" w:author="Guidance" w:date="2025-06-16T16:22:00Z" w16du:dateUtc="2025-06-16T15:22:00Z">
        <w:r>
          <w:t>TOs to develop a generic model of the plant as per the Terms of Reference (ToR) of the Joint Planning Committee Modelling Group (JPCMG).</w:t>
        </w:r>
      </w:ins>
    </w:p>
    <w:p w14:paraId="3326504E" w14:textId="77777777" w:rsidR="00FB36CB" w:rsidRPr="005F2817" w:rsidRDefault="00FB36CB" w:rsidP="00FB36CB">
      <w:pPr>
        <w:pStyle w:val="Heading1"/>
        <w:ind w:left="431" w:hanging="431"/>
        <w:rPr>
          <w:ins w:id="231" w:author="Guidance" w:date="2025-06-16T16:22:00Z" w16du:dateUtc="2025-06-16T15:22:00Z"/>
        </w:rPr>
      </w:pPr>
      <w:ins w:id="232" w:author="Guidance" w:date="2025-06-16T16:22:00Z" w16du:dateUtc="2025-06-16T15:22:00Z">
        <w:r w:rsidRPr="005F2817">
          <w:t>Maintenance of this STCP</w:t>
        </w:r>
      </w:ins>
    </w:p>
    <w:p w14:paraId="5FE384E5" w14:textId="77777777" w:rsidR="00FB36CB" w:rsidRPr="00AA7902" w:rsidRDefault="00FB36CB" w:rsidP="00FB36CB">
      <w:pPr>
        <w:pStyle w:val="Heading2"/>
        <w:rPr>
          <w:ins w:id="233" w:author="Guidance" w:date="2025-06-16T16:22:00Z" w16du:dateUtc="2025-06-16T15:22:00Z"/>
        </w:rPr>
      </w:pPr>
      <w:ins w:id="234" w:author="Guidance" w:date="2025-06-16T16:22:00Z" w16du:dateUtc="2025-06-16T15:22:00Z">
        <w:r>
          <w:t xml:space="preserve">Coordination between relevant Parties </w:t>
        </w:r>
      </w:ins>
    </w:p>
    <w:p w14:paraId="366E26C0" w14:textId="77777777" w:rsidR="00FB36CB" w:rsidRDefault="00FB36CB" w:rsidP="00FB36CB">
      <w:pPr>
        <w:pStyle w:val="Heading3"/>
        <w:tabs>
          <w:tab w:val="clear" w:pos="0"/>
          <w:tab w:val="num" w:pos="851"/>
        </w:tabs>
        <w:ind w:left="709" w:hanging="709"/>
        <w:rPr>
          <w:ins w:id="235" w:author="Guidance" w:date="2025-06-16T16:22:00Z" w16du:dateUtc="2025-06-16T15:22:00Z"/>
        </w:rPr>
      </w:pPr>
      <w:ins w:id="236" w:author="Guidance" w:date="2025-06-16T16:22:00Z" w16du:dateUtc="2025-06-16T15:22:00Z">
        <w:r>
          <w:t>The Company and the relevant TO may consult with one another from time to time on matters related to a User’s RMS and/or EMT model.</w:t>
        </w:r>
      </w:ins>
    </w:p>
    <w:p w14:paraId="3AD15A42" w14:textId="77777777" w:rsidR="00FB36CB" w:rsidRPr="00C72A10" w:rsidRDefault="00FB36CB" w:rsidP="00FB36CB">
      <w:pPr>
        <w:rPr>
          <w:ins w:id="237" w:author="Guidance" w:date="2025-06-16T16:22:00Z" w16du:dateUtc="2025-06-16T15:22:00Z"/>
        </w:rPr>
      </w:pPr>
    </w:p>
    <w:p w14:paraId="0C806CE6" w14:textId="77777777" w:rsidR="00FB36CB" w:rsidRDefault="00FB36CB" w:rsidP="00FB36CB">
      <w:pPr>
        <w:pStyle w:val="Heading2"/>
        <w:rPr>
          <w:ins w:id="238" w:author="Guidance" w:date="2025-06-16T16:22:00Z" w16du:dateUtc="2025-06-16T15:22:00Z"/>
        </w:rPr>
      </w:pPr>
      <w:ins w:id="239" w:author="Guidance" w:date="2025-06-16T16:22:00Z" w16du:dateUtc="2025-06-16T15:22:00Z">
        <w:r>
          <w:lastRenderedPageBreak/>
          <w:t>Implementation</w:t>
        </w:r>
      </w:ins>
    </w:p>
    <w:p w14:paraId="35DE5BA4" w14:textId="77777777" w:rsidR="00FB36CB" w:rsidRDefault="00FB36CB" w:rsidP="00FB36CB">
      <w:pPr>
        <w:pStyle w:val="Heading3"/>
        <w:keepLines/>
        <w:ind w:left="709" w:hanging="709"/>
        <w:jc w:val="both"/>
        <w:rPr>
          <w:ins w:id="240" w:author="Guidance" w:date="2025-06-16T16:22:00Z" w16du:dateUtc="2025-06-16T15:22:00Z"/>
        </w:rPr>
      </w:pPr>
      <w:ins w:id="241" w:author="Guidance" w:date="2025-06-16T16:22:00Z" w16du:dateUtc="2025-06-16T15:22:00Z">
        <w:r>
          <w:t xml:space="preserve">The Company shall take reasonable steps to consult relevant TOs to ensure that the objective of this process can be realised and the process in Appendix A shall be followed by the relevant Parties with the aim of meeting the obligations set out in the STC Sections (Schedule 3 and Section D). </w:t>
        </w:r>
      </w:ins>
    </w:p>
    <w:p w14:paraId="2E6E833D" w14:textId="77777777" w:rsidR="00FB36CB" w:rsidRDefault="00FB36CB" w:rsidP="00FB36CB">
      <w:pPr>
        <w:spacing w:after="0"/>
        <w:rPr>
          <w:ins w:id="242" w:author="Guidance" w:date="2025-06-16T16:22:00Z" w16du:dateUtc="2025-06-16T15:22:00Z"/>
          <w:b/>
          <w:kern w:val="28"/>
          <w:sz w:val="28"/>
        </w:rPr>
      </w:pPr>
      <w:ins w:id="243" w:author="Guidance" w:date="2025-06-16T16:22:00Z" w16du:dateUtc="2025-06-16T15:22:00Z">
        <w:r>
          <w:br w:type="page"/>
        </w:r>
      </w:ins>
    </w:p>
    <w:p w14:paraId="60AD7AC6" w14:textId="77777777" w:rsidR="00FB36CB" w:rsidRDefault="00FB36CB" w:rsidP="00FB36CB">
      <w:pPr>
        <w:pStyle w:val="Heading1"/>
        <w:numPr>
          <w:ilvl w:val="0"/>
          <w:numId w:val="0"/>
        </w:numPr>
        <w:ind w:left="851" w:hanging="851"/>
        <w:rPr>
          <w:ins w:id="244" w:author="Guidance" w:date="2025-06-16T16:22:00Z" w16du:dateUtc="2025-06-16T15:22:00Z"/>
        </w:rPr>
      </w:pPr>
      <w:ins w:id="245" w:author="Guidance" w:date="2025-06-16T16:22:00Z" w16du:dateUtc="2025-06-16T15:22:00Z">
        <w:r w:rsidRPr="00EE4291">
          <w:lastRenderedPageBreak/>
          <w:t>Appendix A: Flow Diagram</w:t>
        </w:r>
      </w:ins>
    </w:p>
    <w:p w14:paraId="7A4BDFEF" w14:textId="77777777" w:rsidR="00FB36CB" w:rsidRPr="00EE4291" w:rsidRDefault="00FB36CB" w:rsidP="00FB36CB">
      <w:pPr>
        <w:rPr>
          <w:ins w:id="246" w:author="Guidance" w:date="2025-06-16T16:22:00Z" w16du:dateUtc="2025-06-16T15:22:00Z"/>
        </w:rPr>
      </w:pPr>
      <w:ins w:id="247" w:author="Guidance" w:date="2025-06-16T16:22:00Z" w16du:dateUtc="2025-06-16T15:22:00Z">
        <w:r>
          <w:t>Note that the process diagram shown in this Appendix A is for information only. In the event of any contradiction between the process represented in this Appendix and the process described elsewhere in this STCP, then the text elsewhere in this STCP shall prevail. The same process can be reversed with regards to The Company sharing the models with TOs.</w:t>
        </w:r>
      </w:ins>
    </w:p>
    <w:p w14:paraId="4BDAC424" w14:textId="77777777" w:rsidR="00FB36CB" w:rsidRDefault="00FB36CB" w:rsidP="00FB36CB">
      <w:pPr>
        <w:rPr>
          <w:ins w:id="248" w:author="Guidance" w:date="2025-06-16T16:22:00Z" w16du:dateUtc="2025-06-16T15:22:00Z"/>
        </w:rPr>
      </w:pPr>
    </w:p>
    <w:p w14:paraId="22A37DB5" w14:textId="77777777" w:rsidR="00FB36CB" w:rsidRDefault="00FB36CB" w:rsidP="00FB36CB">
      <w:pPr>
        <w:keepNext/>
        <w:jc w:val="center"/>
        <w:rPr>
          <w:ins w:id="249" w:author="Guidance" w:date="2025-06-16T16:22:00Z" w16du:dateUtc="2025-06-16T15:22:00Z"/>
        </w:rPr>
      </w:pPr>
      <w:ins w:id="250" w:author="Guidance" w:date="2025-06-16T16:22:00Z" w16du:dateUtc="2025-06-16T15:22:00Z">
        <w:r>
          <w:object w:dxaOrig="6941" w:dyaOrig="7141" w14:anchorId="798F48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49pt;height:358pt" o:ole="">
              <v:imagedata r:id="rId11" o:title=""/>
            </v:shape>
            <o:OLEObject Type="Embed" ProgID="Visio.Drawing.15" ShapeID="_x0000_i1027" DrawAspect="Content" ObjectID="_1811596206" r:id="rId12"/>
          </w:object>
        </w:r>
      </w:ins>
    </w:p>
    <w:p w14:paraId="751A606B" w14:textId="77777777" w:rsidR="00FB36CB" w:rsidRPr="00EE4291" w:rsidRDefault="00FB36CB" w:rsidP="00FB36CB">
      <w:pPr>
        <w:pStyle w:val="Caption"/>
        <w:jc w:val="center"/>
        <w:rPr>
          <w:ins w:id="251" w:author="Guidance" w:date="2025-06-16T16:22:00Z" w16du:dateUtc="2025-06-16T15:22:00Z"/>
        </w:rPr>
      </w:pPr>
      <w:ins w:id="252" w:author="Guidance" w:date="2025-06-16T16:22:00Z" w16du:dateUtc="2025-06-16T15:22:00Z">
        <w:r>
          <w:t xml:space="preserve">Figure </w:t>
        </w:r>
        <w:r>
          <w:fldChar w:fldCharType="begin"/>
        </w:r>
        <w:r>
          <w:instrText>SEQ Figure \* ARABIC</w:instrText>
        </w:r>
        <w:r>
          <w:fldChar w:fldCharType="separate"/>
        </w:r>
        <w:r>
          <w:rPr>
            <w:noProof/>
          </w:rPr>
          <w:t>1</w:t>
        </w:r>
        <w:r>
          <w:fldChar w:fldCharType="end"/>
        </w:r>
        <w:r>
          <w:t xml:space="preserve"> - RMS &amp; EMT Model Sharing Mechanism</w:t>
        </w:r>
      </w:ins>
    </w:p>
    <w:p w14:paraId="1F3A831C" w14:textId="43A88BD0" w:rsidR="00EE4291" w:rsidRPr="00EE4291" w:rsidRDefault="00677323" w:rsidP="00677323">
      <w:pPr>
        <w:pStyle w:val="Caption"/>
        <w:jc w:val="center"/>
      </w:pPr>
      <w:del w:id="253" w:author="Guidance" w:date="2025-06-16T16:21:00Z" w16du:dateUtc="2025-06-16T15:21:00Z">
        <w:r w:rsidDel="00A24BCD">
          <w:delText>Mechanism</w:delText>
        </w:r>
      </w:del>
    </w:p>
    <w:sectPr w:rsidR="00EE4291" w:rsidRPr="00EE4291">
      <w:headerReference w:type="default" r:id="rId13"/>
      <w:footerReference w:type="default" r:id="rId14"/>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B33C70" w14:textId="77777777" w:rsidR="00B31715" w:rsidRDefault="00B31715">
      <w:r>
        <w:separator/>
      </w:r>
    </w:p>
  </w:endnote>
  <w:endnote w:type="continuationSeparator" w:id="0">
    <w:p w14:paraId="188EADD3" w14:textId="77777777" w:rsidR="00B31715" w:rsidRDefault="00B31715">
      <w:r>
        <w:continuationSeparator/>
      </w:r>
    </w:p>
  </w:endnote>
  <w:endnote w:type="continuationNotice" w:id="1">
    <w:p w14:paraId="3F63FF2B" w14:textId="77777777" w:rsidR="00B31715" w:rsidRDefault="00B3171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BoldItalic">
    <w:altName w:val="Arial"/>
    <w:panose1 w:val="00000000000000000000"/>
    <w:charset w:val="00"/>
    <w:family w:val="swiss"/>
    <w:notTrueType/>
    <w:pitch w:val="default"/>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B91685" w14:textId="76DD24E7" w:rsidR="00E02857" w:rsidRDefault="00E02857">
    <w:pPr>
      <w:pStyle w:val="Footer"/>
    </w:pPr>
    <w:r>
      <w:tab/>
      <w:t xml:space="preserve">Page </w:t>
    </w:r>
    <w:r>
      <w:rPr>
        <w:rStyle w:val="PageNumber"/>
      </w:rPr>
      <w:fldChar w:fldCharType="begin"/>
    </w:r>
    <w:r>
      <w:rPr>
        <w:rStyle w:val="PageNumber"/>
      </w:rPr>
      <w:instrText xml:space="preserve"> PAGE </w:instrText>
    </w:r>
    <w:r>
      <w:rPr>
        <w:rStyle w:val="PageNumber"/>
      </w:rPr>
      <w:fldChar w:fldCharType="separate"/>
    </w:r>
    <w:r w:rsidR="0072155C">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72155C">
      <w:rPr>
        <w:rStyle w:val="PageNumber"/>
        <w:noProof/>
      </w:rPr>
      <w:t>11</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B3BCE7" w14:textId="77777777" w:rsidR="00B31715" w:rsidRDefault="00B31715">
      <w:r>
        <w:separator/>
      </w:r>
    </w:p>
  </w:footnote>
  <w:footnote w:type="continuationSeparator" w:id="0">
    <w:p w14:paraId="7D9E366F" w14:textId="77777777" w:rsidR="00B31715" w:rsidRDefault="00B31715">
      <w:r>
        <w:continuationSeparator/>
      </w:r>
    </w:p>
  </w:footnote>
  <w:footnote w:type="continuationNotice" w:id="1">
    <w:p w14:paraId="120D638E" w14:textId="77777777" w:rsidR="00B31715" w:rsidRDefault="00B3171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49E93" w14:textId="1BA2292B" w:rsidR="00E02857" w:rsidRDefault="00E02857">
    <w:pPr>
      <w:pStyle w:val="Header"/>
      <w:rPr>
        <w:snapToGrid w:val="0"/>
      </w:rPr>
    </w:pPr>
    <w:r>
      <w:rPr>
        <w:snapToGrid w:val="0"/>
      </w:rPr>
      <w:t>STCP 1</w:t>
    </w:r>
    <w:r w:rsidR="0075588A">
      <w:rPr>
        <w:snapToGrid w:val="0"/>
      </w:rPr>
      <w:t>2</w:t>
    </w:r>
    <w:r>
      <w:rPr>
        <w:snapToGrid w:val="0"/>
      </w:rPr>
      <w:t>-</w:t>
    </w:r>
    <w:r w:rsidR="0075588A">
      <w:rPr>
        <w:snapToGrid w:val="0"/>
      </w:rPr>
      <w:t>2</w:t>
    </w:r>
    <w:r>
      <w:rPr>
        <w:snapToGrid w:val="0"/>
      </w:rPr>
      <w:t xml:space="preserve"> </w:t>
    </w:r>
    <w:r w:rsidR="00C72A10">
      <w:rPr>
        <w:snapToGrid w:val="0"/>
      </w:rPr>
      <w:t xml:space="preserve">RMS and EMT model exchange between </w:t>
    </w:r>
    <w:r w:rsidR="00667DEF">
      <w:rPr>
        <w:snapToGrid w:val="0"/>
      </w:rPr>
      <w:t>NES</w:t>
    </w:r>
    <w:r w:rsidR="00D47343">
      <w:rPr>
        <w:snapToGrid w:val="0"/>
      </w:rPr>
      <w:t>O</w:t>
    </w:r>
    <w:r w:rsidR="00C72A10">
      <w:rPr>
        <w:snapToGrid w:val="0"/>
      </w:rPr>
      <w:t xml:space="preserve"> </w:t>
    </w:r>
    <w:r w:rsidR="009E0F45">
      <w:rPr>
        <w:snapToGrid w:val="0"/>
      </w:rPr>
      <w:t>and</w:t>
    </w:r>
    <w:r w:rsidR="00C72A10">
      <w:rPr>
        <w:snapToGrid w:val="0"/>
      </w:rPr>
      <w:t xml:space="preserve"> TOs, OFTOs and Relevant Users</w:t>
    </w:r>
  </w:p>
  <w:p w14:paraId="3A7B9A69" w14:textId="40B87D88" w:rsidR="00E02857" w:rsidRDefault="00E02857">
    <w:pPr>
      <w:pStyle w:val="Header"/>
    </w:pPr>
    <w:r w:rsidRPr="00F34DB3">
      <w:rPr>
        <w:snapToGrid w:val="0"/>
      </w:rPr>
      <w:t>Issue 00</w:t>
    </w:r>
    <w:r w:rsidR="00A418F2">
      <w:rPr>
        <w:snapToGrid w:val="0"/>
      </w:rPr>
      <w:t>1</w:t>
    </w:r>
    <w:r w:rsidRPr="00F34DB3">
      <w:rPr>
        <w:snapToGrid w:val="0"/>
      </w:rPr>
      <w:t xml:space="preserve"> </w:t>
    </w:r>
    <w:r w:rsidR="00867786" w:rsidRPr="00F34DB3">
      <w:rPr>
        <w:snapToGrid w:val="0"/>
      </w:rPr>
      <w:t>–</w:t>
    </w:r>
    <w:r w:rsidRPr="00F34DB3">
      <w:rPr>
        <w:snapToGrid w:val="0"/>
      </w:rPr>
      <w:t xml:space="preserve"> </w:t>
    </w:r>
    <w:r w:rsidR="009860B4">
      <w:rPr>
        <w:snapToGrid w:val="0"/>
      </w:rPr>
      <w:t>12</w:t>
    </w:r>
    <w:r w:rsidR="00A418F2">
      <w:rPr>
        <w:snapToGrid w:val="0"/>
      </w:rPr>
      <w:t>/</w:t>
    </w:r>
    <w:r w:rsidR="007D12BC">
      <w:rPr>
        <w:snapToGrid w:val="0"/>
      </w:rPr>
      <w:t>0</w:t>
    </w:r>
    <w:r w:rsidR="00E353DB">
      <w:rPr>
        <w:snapToGrid w:val="0"/>
      </w:rPr>
      <w:t>5</w:t>
    </w:r>
    <w:r w:rsidR="00A418F2">
      <w:rPr>
        <w:snapToGrid w:val="0"/>
      </w:rPr>
      <w:t>/</w:t>
    </w:r>
    <w:r w:rsidR="00D67D0F">
      <w:rPr>
        <w:snapToGrid w:val="0"/>
      </w:rPr>
      <w:t>202</w:t>
    </w:r>
    <w:r w:rsidR="007D12BC">
      <w:rPr>
        <w:snapToGrid w:val="0"/>
      </w:rPr>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E1D74"/>
    <w:multiLevelType w:val="hybridMultilevel"/>
    <w:tmpl w:val="A3102A86"/>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 w15:restartNumberingAfterBreak="0">
    <w:nsid w:val="0229143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4FC6E39"/>
    <w:multiLevelType w:val="hybridMultilevel"/>
    <w:tmpl w:val="A6EAFE0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 w15:restartNumberingAfterBreak="0">
    <w:nsid w:val="082820AC"/>
    <w:multiLevelType w:val="multilevel"/>
    <w:tmpl w:val="4EC2C220"/>
    <w:lvl w:ilvl="0">
      <w:start w:val="1"/>
      <w:numFmt w:val="bullet"/>
      <w:lvlText w:val=""/>
      <w:lvlJc w:val="left"/>
      <w:pPr>
        <w:tabs>
          <w:tab w:val="num" w:pos="1571"/>
        </w:tabs>
        <w:ind w:left="1571" w:hanging="851"/>
      </w:pPr>
      <w:rPr>
        <w:rFonts w:ascii="Symbol" w:hAnsi="Symbol" w:hint="default"/>
      </w:rPr>
    </w:lvl>
    <w:lvl w:ilvl="1">
      <w:start w:val="1"/>
      <w:numFmt w:val="decimal"/>
      <w:lvlText w:val="%1.%2"/>
      <w:lvlJc w:val="left"/>
      <w:pPr>
        <w:tabs>
          <w:tab w:val="num" w:pos="1571"/>
        </w:tabs>
        <w:ind w:left="1571" w:hanging="851"/>
      </w:pPr>
      <w:rPr>
        <w:rFonts w:hint="default"/>
      </w:rPr>
    </w:lvl>
    <w:lvl w:ilvl="2">
      <w:start w:val="1"/>
      <w:numFmt w:val="decimal"/>
      <w:lvlText w:val="%1.%2.%3"/>
      <w:lvlJc w:val="left"/>
      <w:pPr>
        <w:tabs>
          <w:tab w:val="num" w:pos="720"/>
        </w:tabs>
        <w:ind w:left="720" w:firstLine="0"/>
      </w:pPr>
      <w:rPr>
        <w:rFonts w:hint="default"/>
      </w:rPr>
    </w:lvl>
    <w:lvl w:ilvl="3">
      <w:start w:val="1"/>
      <w:numFmt w:val="bullet"/>
      <w:lvlText w:val=""/>
      <w:lvlJc w:val="left"/>
      <w:pPr>
        <w:tabs>
          <w:tab w:val="num" w:pos="720"/>
        </w:tabs>
        <w:ind w:left="720" w:firstLine="0"/>
      </w:pPr>
      <w:rPr>
        <w:rFonts w:ascii="Symbol" w:hAnsi="Symbol" w:hint="default"/>
      </w:rPr>
    </w:lvl>
    <w:lvl w:ilvl="4">
      <w:start w:val="1"/>
      <w:numFmt w:val="decimal"/>
      <w:lvlText w:val="%1.%2.%3.%4.%5"/>
      <w:lvlJc w:val="left"/>
      <w:pPr>
        <w:tabs>
          <w:tab w:val="num" w:pos="720"/>
        </w:tabs>
        <w:ind w:left="720" w:firstLine="0"/>
      </w:pPr>
      <w:rPr>
        <w:rFonts w:hint="default"/>
      </w:rPr>
    </w:lvl>
    <w:lvl w:ilvl="5">
      <w:start w:val="1"/>
      <w:numFmt w:val="decimal"/>
      <w:lvlText w:val="%1.%2.%3.%4.%5.%6"/>
      <w:lvlJc w:val="left"/>
      <w:pPr>
        <w:tabs>
          <w:tab w:val="num" w:pos="720"/>
        </w:tabs>
        <w:ind w:left="720" w:firstLine="0"/>
      </w:pPr>
      <w:rPr>
        <w:rFonts w:hint="default"/>
      </w:rPr>
    </w:lvl>
    <w:lvl w:ilvl="6">
      <w:start w:val="1"/>
      <w:numFmt w:val="decimal"/>
      <w:lvlText w:val="%1.%2.%3.%4.%5.%6.%7"/>
      <w:lvlJc w:val="left"/>
      <w:pPr>
        <w:tabs>
          <w:tab w:val="num" w:pos="720"/>
        </w:tabs>
        <w:ind w:left="720" w:firstLine="0"/>
      </w:pPr>
      <w:rPr>
        <w:rFonts w:hint="default"/>
      </w:rPr>
    </w:lvl>
    <w:lvl w:ilvl="7">
      <w:start w:val="1"/>
      <w:numFmt w:val="decimal"/>
      <w:lvlText w:val="%1.%2.%3.%4.%5.%6.%7.%8"/>
      <w:lvlJc w:val="left"/>
      <w:pPr>
        <w:tabs>
          <w:tab w:val="num" w:pos="720"/>
        </w:tabs>
        <w:ind w:left="720" w:firstLine="0"/>
      </w:pPr>
      <w:rPr>
        <w:rFonts w:hint="default"/>
      </w:rPr>
    </w:lvl>
    <w:lvl w:ilvl="8">
      <w:start w:val="1"/>
      <w:numFmt w:val="decimal"/>
      <w:lvlText w:val="%1.%2.%3.%4.%5.%6.%7.%8.%9"/>
      <w:lvlJc w:val="left"/>
      <w:pPr>
        <w:tabs>
          <w:tab w:val="num" w:pos="720"/>
        </w:tabs>
        <w:ind w:left="720" w:firstLine="0"/>
      </w:pPr>
      <w:rPr>
        <w:rFonts w:hint="default"/>
      </w:rPr>
    </w:lvl>
  </w:abstractNum>
  <w:abstractNum w:abstractNumId="4" w15:restartNumberingAfterBreak="0">
    <w:nsid w:val="09F949D8"/>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EBC053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3113575"/>
    <w:multiLevelType w:val="hybridMultilevel"/>
    <w:tmpl w:val="F364FEF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7" w15:restartNumberingAfterBreak="0">
    <w:nsid w:val="15CE389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67F4728"/>
    <w:multiLevelType w:val="hybridMultilevel"/>
    <w:tmpl w:val="802A42F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9" w15:restartNumberingAfterBreak="0">
    <w:nsid w:val="18610662"/>
    <w:multiLevelType w:val="hybridMultilevel"/>
    <w:tmpl w:val="7B6EB750"/>
    <w:lvl w:ilvl="0" w:tplc="31923430">
      <w:start w:val="1"/>
      <w:numFmt w:val="decimal"/>
      <w:lvlText w:val="%1."/>
      <w:lvlJc w:val="left"/>
      <w:pPr>
        <w:ind w:left="1429" w:hanging="360"/>
      </w:pPr>
      <w:rPr>
        <w:rFonts w:hint="default"/>
        <w:color w:val="auto"/>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tentative="1">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10" w15:restartNumberingAfterBreak="0">
    <w:nsid w:val="1A4923A1"/>
    <w:multiLevelType w:val="hybridMultilevel"/>
    <w:tmpl w:val="2362AD1C"/>
    <w:lvl w:ilvl="0" w:tplc="0809000F">
      <w:start w:val="1"/>
      <w:numFmt w:val="decimal"/>
      <w:lvlText w:val="%1."/>
      <w:lvlJc w:val="left"/>
      <w:pPr>
        <w:ind w:left="778" w:hanging="360"/>
      </w:pPr>
    </w:lvl>
    <w:lvl w:ilvl="1" w:tplc="08090019" w:tentative="1">
      <w:start w:val="1"/>
      <w:numFmt w:val="lowerLetter"/>
      <w:lvlText w:val="%2."/>
      <w:lvlJc w:val="left"/>
      <w:pPr>
        <w:ind w:left="1498" w:hanging="360"/>
      </w:pPr>
    </w:lvl>
    <w:lvl w:ilvl="2" w:tplc="0809001B" w:tentative="1">
      <w:start w:val="1"/>
      <w:numFmt w:val="lowerRoman"/>
      <w:lvlText w:val="%3."/>
      <w:lvlJc w:val="right"/>
      <w:pPr>
        <w:ind w:left="2218" w:hanging="180"/>
      </w:pPr>
    </w:lvl>
    <w:lvl w:ilvl="3" w:tplc="0809000F" w:tentative="1">
      <w:start w:val="1"/>
      <w:numFmt w:val="decimal"/>
      <w:lvlText w:val="%4."/>
      <w:lvlJc w:val="left"/>
      <w:pPr>
        <w:ind w:left="2938" w:hanging="360"/>
      </w:pPr>
    </w:lvl>
    <w:lvl w:ilvl="4" w:tplc="08090019" w:tentative="1">
      <w:start w:val="1"/>
      <w:numFmt w:val="lowerLetter"/>
      <w:lvlText w:val="%5."/>
      <w:lvlJc w:val="left"/>
      <w:pPr>
        <w:ind w:left="3658" w:hanging="360"/>
      </w:pPr>
    </w:lvl>
    <w:lvl w:ilvl="5" w:tplc="0809001B" w:tentative="1">
      <w:start w:val="1"/>
      <w:numFmt w:val="lowerRoman"/>
      <w:lvlText w:val="%6."/>
      <w:lvlJc w:val="right"/>
      <w:pPr>
        <w:ind w:left="4378" w:hanging="180"/>
      </w:pPr>
    </w:lvl>
    <w:lvl w:ilvl="6" w:tplc="0809000F" w:tentative="1">
      <w:start w:val="1"/>
      <w:numFmt w:val="decimal"/>
      <w:lvlText w:val="%7."/>
      <w:lvlJc w:val="left"/>
      <w:pPr>
        <w:ind w:left="5098" w:hanging="360"/>
      </w:pPr>
    </w:lvl>
    <w:lvl w:ilvl="7" w:tplc="08090019" w:tentative="1">
      <w:start w:val="1"/>
      <w:numFmt w:val="lowerLetter"/>
      <w:lvlText w:val="%8."/>
      <w:lvlJc w:val="left"/>
      <w:pPr>
        <w:ind w:left="5818" w:hanging="360"/>
      </w:pPr>
    </w:lvl>
    <w:lvl w:ilvl="8" w:tplc="0809001B" w:tentative="1">
      <w:start w:val="1"/>
      <w:numFmt w:val="lowerRoman"/>
      <w:lvlText w:val="%9."/>
      <w:lvlJc w:val="right"/>
      <w:pPr>
        <w:ind w:left="6538" w:hanging="180"/>
      </w:pPr>
    </w:lvl>
  </w:abstractNum>
  <w:abstractNum w:abstractNumId="11" w15:restartNumberingAfterBreak="0">
    <w:nsid w:val="1D34067E"/>
    <w:multiLevelType w:val="hybridMultilevel"/>
    <w:tmpl w:val="7AB87B1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1DB277A0"/>
    <w:multiLevelType w:val="singleLevel"/>
    <w:tmpl w:val="0809000F"/>
    <w:lvl w:ilvl="0">
      <w:start w:val="1"/>
      <w:numFmt w:val="decimal"/>
      <w:lvlText w:val="%1."/>
      <w:lvlJc w:val="left"/>
      <w:pPr>
        <w:tabs>
          <w:tab w:val="num" w:pos="360"/>
        </w:tabs>
        <w:ind w:left="360" w:hanging="360"/>
      </w:pPr>
    </w:lvl>
  </w:abstractNum>
  <w:abstractNum w:abstractNumId="13" w15:restartNumberingAfterBreak="0">
    <w:nsid w:val="2BF9395E"/>
    <w:multiLevelType w:val="hybridMultilevel"/>
    <w:tmpl w:val="0916F32E"/>
    <w:lvl w:ilvl="0" w:tplc="0809000F">
      <w:start w:val="1"/>
      <w:numFmt w:val="decimal"/>
      <w:lvlText w:val="%1."/>
      <w:lvlJc w:val="left"/>
      <w:pPr>
        <w:ind w:left="1571" w:hanging="360"/>
      </w:pPr>
      <w:rPr>
        <w:rFonts w:hint="default"/>
      </w:rPr>
    </w:lvl>
    <w:lvl w:ilvl="1" w:tplc="08090003" w:tentative="1">
      <w:start w:val="1"/>
      <w:numFmt w:val="bullet"/>
      <w:lvlText w:val="o"/>
      <w:lvlJc w:val="left"/>
      <w:pPr>
        <w:ind w:left="2291" w:hanging="360"/>
      </w:pPr>
      <w:rPr>
        <w:rFonts w:ascii="Courier New" w:hAnsi="Courier New" w:cs="Courier New" w:hint="default"/>
      </w:rPr>
    </w:lvl>
    <w:lvl w:ilvl="2" w:tplc="08090005" w:tentative="1">
      <w:start w:val="1"/>
      <w:numFmt w:val="bullet"/>
      <w:lvlText w:val=""/>
      <w:lvlJc w:val="left"/>
      <w:pPr>
        <w:ind w:left="3011" w:hanging="360"/>
      </w:pPr>
      <w:rPr>
        <w:rFonts w:ascii="Wingdings" w:hAnsi="Wingdings" w:hint="default"/>
      </w:rPr>
    </w:lvl>
    <w:lvl w:ilvl="3" w:tplc="08090001" w:tentative="1">
      <w:start w:val="1"/>
      <w:numFmt w:val="bullet"/>
      <w:lvlText w:val=""/>
      <w:lvlJc w:val="left"/>
      <w:pPr>
        <w:ind w:left="3731" w:hanging="360"/>
      </w:pPr>
      <w:rPr>
        <w:rFonts w:ascii="Symbol" w:hAnsi="Symbol" w:hint="default"/>
      </w:rPr>
    </w:lvl>
    <w:lvl w:ilvl="4" w:tplc="08090003" w:tentative="1">
      <w:start w:val="1"/>
      <w:numFmt w:val="bullet"/>
      <w:lvlText w:val="o"/>
      <w:lvlJc w:val="left"/>
      <w:pPr>
        <w:ind w:left="4451" w:hanging="360"/>
      </w:pPr>
      <w:rPr>
        <w:rFonts w:ascii="Courier New" w:hAnsi="Courier New" w:cs="Courier New" w:hint="default"/>
      </w:rPr>
    </w:lvl>
    <w:lvl w:ilvl="5" w:tplc="08090005" w:tentative="1">
      <w:start w:val="1"/>
      <w:numFmt w:val="bullet"/>
      <w:lvlText w:val=""/>
      <w:lvlJc w:val="left"/>
      <w:pPr>
        <w:ind w:left="5171" w:hanging="360"/>
      </w:pPr>
      <w:rPr>
        <w:rFonts w:ascii="Wingdings" w:hAnsi="Wingdings" w:hint="default"/>
      </w:rPr>
    </w:lvl>
    <w:lvl w:ilvl="6" w:tplc="08090001" w:tentative="1">
      <w:start w:val="1"/>
      <w:numFmt w:val="bullet"/>
      <w:lvlText w:val=""/>
      <w:lvlJc w:val="left"/>
      <w:pPr>
        <w:ind w:left="5891" w:hanging="360"/>
      </w:pPr>
      <w:rPr>
        <w:rFonts w:ascii="Symbol" w:hAnsi="Symbol" w:hint="default"/>
      </w:rPr>
    </w:lvl>
    <w:lvl w:ilvl="7" w:tplc="08090003" w:tentative="1">
      <w:start w:val="1"/>
      <w:numFmt w:val="bullet"/>
      <w:lvlText w:val="o"/>
      <w:lvlJc w:val="left"/>
      <w:pPr>
        <w:ind w:left="6611" w:hanging="360"/>
      </w:pPr>
      <w:rPr>
        <w:rFonts w:ascii="Courier New" w:hAnsi="Courier New" w:cs="Courier New" w:hint="default"/>
      </w:rPr>
    </w:lvl>
    <w:lvl w:ilvl="8" w:tplc="08090005" w:tentative="1">
      <w:start w:val="1"/>
      <w:numFmt w:val="bullet"/>
      <w:lvlText w:val=""/>
      <w:lvlJc w:val="left"/>
      <w:pPr>
        <w:ind w:left="7331" w:hanging="360"/>
      </w:pPr>
      <w:rPr>
        <w:rFonts w:ascii="Wingdings" w:hAnsi="Wingdings" w:hint="default"/>
      </w:rPr>
    </w:lvl>
  </w:abstractNum>
  <w:abstractNum w:abstractNumId="14" w15:restartNumberingAfterBreak="0">
    <w:nsid w:val="2F31191A"/>
    <w:multiLevelType w:val="singleLevel"/>
    <w:tmpl w:val="3D986A28"/>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1303BBD"/>
    <w:multiLevelType w:val="multilevel"/>
    <w:tmpl w:val="EE48C1C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bullet"/>
      <w:lvlText w:val=""/>
      <w:lvlJc w:val="left"/>
      <w:pPr>
        <w:tabs>
          <w:tab w:val="num" w:pos="0"/>
        </w:tabs>
        <w:ind w:left="0" w:firstLine="0"/>
      </w:pPr>
      <w:rPr>
        <w:rFonts w:ascii="Symbol" w:hAnsi="Symbol"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6" w15:restartNumberingAfterBreak="0">
    <w:nsid w:val="31CE6C2A"/>
    <w:multiLevelType w:val="multilevel"/>
    <w:tmpl w:val="174C1CF6"/>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7" w15:restartNumberingAfterBreak="0">
    <w:nsid w:val="376B538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7993362"/>
    <w:multiLevelType w:val="multilevel"/>
    <w:tmpl w:val="EE48C1C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bullet"/>
      <w:lvlText w:val=""/>
      <w:lvlJc w:val="left"/>
      <w:pPr>
        <w:tabs>
          <w:tab w:val="num" w:pos="0"/>
        </w:tabs>
        <w:ind w:left="0" w:firstLine="0"/>
      </w:pPr>
      <w:rPr>
        <w:rFonts w:ascii="Symbol" w:hAnsi="Symbol"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9" w15:restartNumberingAfterBreak="0">
    <w:nsid w:val="440D56B0"/>
    <w:multiLevelType w:val="hybridMultilevel"/>
    <w:tmpl w:val="88106362"/>
    <w:lvl w:ilvl="0" w:tplc="08090001">
      <w:start w:val="1"/>
      <w:numFmt w:val="bullet"/>
      <w:lvlText w:val=""/>
      <w:lvlJc w:val="left"/>
      <w:pPr>
        <w:ind w:left="1069" w:hanging="360"/>
      </w:pPr>
      <w:rPr>
        <w:rFonts w:ascii="Symbol" w:hAnsi="Symbol"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20" w15:restartNumberingAfterBreak="0">
    <w:nsid w:val="44C4430C"/>
    <w:multiLevelType w:val="hybridMultilevel"/>
    <w:tmpl w:val="F0F0AC1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7C6410A"/>
    <w:multiLevelType w:val="hybridMultilevel"/>
    <w:tmpl w:val="A43AE35A"/>
    <w:lvl w:ilvl="0" w:tplc="29A4CE1E">
      <w:start w:val="1"/>
      <w:numFmt w:val="decimal"/>
      <w:lvlText w:val="%1."/>
      <w:lvlJc w:val="left"/>
      <w:pPr>
        <w:tabs>
          <w:tab w:val="num" w:pos="360"/>
        </w:tabs>
        <w:ind w:left="360" w:hanging="360"/>
      </w:pPr>
    </w:lvl>
    <w:lvl w:ilvl="1" w:tplc="0038BCA4" w:tentative="1">
      <w:start w:val="1"/>
      <w:numFmt w:val="lowerLetter"/>
      <w:lvlText w:val="%2."/>
      <w:lvlJc w:val="left"/>
      <w:pPr>
        <w:tabs>
          <w:tab w:val="num" w:pos="1440"/>
        </w:tabs>
        <w:ind w:left="1440" w:hanging="360"/>
      </w:pPr>
    </w:lvl>
    <w:lvl w:ilvl="2" w:tplc="63261D52" w:tentative="1">
      <w:start w:val="1"/>
      <w:numFmt w:val="lowerRoman"/>
      <w:lvlText w:val="%3."/>
      <w:lvlJc w:val="right"/>
      <w:pPr>
        <w:tabs>
          <w:tab w:val="num" w:pos="2160"/>
        </w:tabs>
        <w:ind w:left="2160" w:hanging="180"/>
      </w:pPr>
    </w:lvl>
    <w:lvl w:ilvl="3" w:tplc="591633B4" w:tentative="1">
      <w:start w:val="1"/>
      <w:numFmt w:val="decimal"/>
      <w:lvlText w:val="%4."/>
      <w:lvlJc w:val="left"/>
      <w:pPr>
        <w:tabs>
          <w:tab w:val="num" w:pos="2880"/>
        </w:tabs>
        <w:ind w:left="2880" w:hanging="360"/>
      </w:pPr>
    </w:lvl>
    <w:lvl w:ilvl="4" w:tplc="EB3C0DDC" w:tentative="1">
      <w:start w:val="1"/>
      <w:numFmt w:val="lowerLetter"/>
      <w:lvlText w:val="%5."/>
      <w:lvlJc w:val="left"/>
      <w:pPr>
        <w:tabs>
          <w:tab w:val="num" w:pos="3600"/>
        </w:tabs>
        <w:ind w:left="3600" w:hanging="360"/>
      </w:pPr>
    </w:lvl>
    <w:lvl w:ilvl="5" w:tplc="2C40EEF4" w:tentative="1">
      <w:start w:val="1"/>
      <w:numFmt w:val="lowerRoman"/>
      <w:lvlText w:val="%6."/>
      <w:lvlJc w:val="right"/>
      <w:pPr>
        <w:tabs>
          <w:tab w:val="num" w:pos="4320"/>
        </w:tabs>
        <w:ind w:left="4320" w:hanging="180"/>
      </w:pPr>
    </w:lvl>
    <w:lvl w:ilvl="6" w:tplc="C0E0D804" w:tentative="1">
      <w:start w:val="1"/>
      <w:numFmt w:val="decimal"/>
      <w:lvlText w:val="%7."/>
      <w:lvlJc w:val="left"/>
      <w:pPr>
        <w:tabs>
          <w:tab w:val="num" w:pos="5040"/>
        </w:tabs>
        <w:ind w:left="5040" w:hanging="360"/>
      </w:pPr>
    </w:lvl>
    <w:lvl w:ilvl="7" w:tplc="D110FABC" w:tentative="1">
      <w:start w:val="1"/>
      <w:numFmt w:val="lowerLetter"/>
      <w:lvlText w:val="%8."/>
      <w:lvlJc w:val="left"/>
      <w:pPr>
        <w:tabs>
          <w:tab w:val="num" w:pos="5760"/>
        </w:tabs>
        <w:ind w:left="5760" w:hanging="360"/>
      </w:pPr>
    </w:lvl>
    <w:lvl w:ilvl="8" w:tplc="B5900C68" w:tentative="1">
      <w:start w:val="1"/>
      <w:numFmt w:val="lowerRoman"/>
      <w:lvlText w:val="%9."/>
      <w:lvlJc w:val="right"/>
      <w:pPr>
        <w:tabs>
          <w:tab w:val="num" w:pos="6480"/>
        </w:tabs>
        <w:ind w:left="6480" w:hanging="180"/>
      </w:pPr>
    </w:lvl>
  </w:abstractNum>
  <w:abstractNum w:abstractNumId="22" w15:restartNumberingAfterBreak="0">
    <w:nsid w:val="48925029"/>
    <w:multiLevelType w:val="hybridMultilevel"/>
    <w:tmpl w:val="0848F864"/>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4AC061C6"/>
    <w:multiLevelType w:val="singleLevel"/>
    <w:tmpl w:val="3D986A28"/>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29972B5"/>
    <w:multiLevelType w:val="hybridMultilevel"/>
    <w:tmpl w:val="C610C868"/>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5" w15:restartNumberingAfterBreak="0">
    <w:nsid w:val="546143FF"/>
    <w:multiLevelType w:val="multilevel"/>
    <w:tmpl w:val="BE4E2BE8"/>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b w:val="0"/>
        <w:bCs w:val="0"/>
        <w:strike w:val="0"/>
        <w:sz w:val="20"/>
        <w:szCs w:val="20"/>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26" w15:restartNumberingAfterBreak="0">
    <w:nsid w:val="5B1738A7"/>
    <w:multiLevelType w:val="multilevel"/>
    <w:tmpl w:val="716CBBB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718"/>
        </w:tabs>
        <w:ind w:left="718"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5FEC1EF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15723CD"/>
    <w:multiLevelType w:val="multilevel"/>
    <w:tmpl w:val="EE48C1C6"/>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rPr>
    </w:lvl>
    <w:lvl w:ilvl="3">
      <w:start w:val="1"/>
      <w:numFmt w:val="bullet"/>
      <w:lvlText w:val=""/>
      <w:lvlJc w:val="left"/>
      <w:pPr>
        <w:tabs>
          <w:tab w:val="num" w:pos="0"/>
        </w:tabs>
        <w:ind w:left="0" w:firstLine="0"/>
      </w:pPr>
      <w:rPr>
        <w:rFonts w:ascii="Symbol" w:hAnsi="Symbol"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29" w15:restartNumberingAfterBreak="0">
    <w:nsid w:val="62784E83"/>
    <w:multiLevelType w:val="multilevel"/>
    <w:tmpl w:val="6C461092"/>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0"/>
        </w:tabs>
        <w:ind w:left="0" w:firstLine="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0" w15:restartNumberingAfterBreak="0">
    <w:nsid w:val="6B4B65BA"/>
    <w:multiLevelType w:val="hybridMultilevel"/>
    <w:tmpl w:val="A72836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73A491D"/>
    <w:multiLevelType w:val="hybridMultilevel"/>
    <w:tmpl w:val="3A009F30"/>
    <w:lvl w:ilvl="0" w:tplc="A4B2A892">
      <w:start w:val="1"/>
      <w:numFmt w:val="bullet"/>
      <w:lvlText w:val=""/>
      <w:lvlJc w:val="left"/>
      <w:pPr>
        <w:tabs>
          <w:tab w:val="num" w:pos="1440"/>
        </w:tabs>
        <w:ind w:left="1440" w:hanging="360"/>
      </w:pPr>
      <w:rPr>
        <w:rFonts w:ascii="Symbol" w:hAnsi="Symbol" w:hint="default"/>
      </w:rPr>
    </w:lvl>
    <w:lvl w:ilvl="1" w:tplc="6BE01324">
      <w:start w:val="1"/>
      <w:numFmt w:val="bullet"/>
      <w:lvlText w:val="o"/>
      <w:lvlJc w:val="left"/>
      <w:pPr>
        <w:tabs>
          <w:tab w:val="num" w:pos="2160"/>
        </w:tabs>
        <w:ind w:left="2160" w:hanging="360"/>
      </w:pPr>
      <w:rPr>
        <w:rFonts w:ascii="Courier New" w:hAnsi="Courier New" w:hint="default"/>
      </w:rPr>
    </w:lvl>
    <w:lvl w:ilvl="2" w:tplc="C0E21424" w:tentative="1">
      <w:start w:val="1"/>
      <w:numFmt w:val="bullet"/>
      <w:lvlText w:val=""/>
      <w:lvlJc w:val="left"/>
      <w:pPr>
        <w:tabs>
          <w:tab w:val="num" w:pos="2880"/>
        </w:tabs>
        <w:ind w:left="2880" w:hanging="360"/>
      </w:pPr>
      <w:rPr>
        <w:rFonts w:ascii="Wingdings" w:hAnsi="Wingdings" w:hint="default"/>
      </w:rPr>
    </w:lvl>
    <w:lvl w:ilvl="3" w:tplc="028E5FAE" w:tentative="1">
      <w:start w:val="1"/>
      <w:numFmt w:val="bullet"/>
      <w:lvlText w:val=""/>
      <w:lvlJc w:val="left"/>
      <w:pPr>
        <w:tabs>
          <w:tab w:val="num" w:pos="3600"/>
        </w:tabs>
        <w:ind w:left="3600" w:hanging="360"/>
      </w:pPr>
      <w:rPr>
        <w:rFonts w:ascii="Symbol" w:hAnsi="Symbol" w:hint="default"/>
      </w:rPr>
    </w:lvl>
    <w:lvl w:ilvl="4" w:tplc="2E9C9BE8" w:tentative="1">
      <w:start w:val="1"/>
      <w:numFmt w:val="bullet"/>
      <w:lvlText w:val="o"/>
      <w:lvlJc w:val="left"/>
      <w:pPr>
        <w:tabs>
          <w:tab w:val="num" w:pos="4320"/>
        </w:tabs>
        <w:ind w:left="4320" w:hanging="360"/>
      </w:pPr>
      <w:rPr>
        <w:rFonts w:ascii="Courier New" w:hAnsi="Courier New" w:hint="default"/>
      </w:rPr>
    </w:lvl>
    <w:lvl w:ilvl="5" w:tplc="985C9AA6" w:tentative="1">
      <w:start w:val="1"/>
      <w:numFmt w:val="bullet"/>
      <w:lvlText w:val=""/>
      <w:lvlJc w:val="left"/>
      <w:pPr>
        <w:tabs>
          <w:tab w:val="num" w:pos="5040"/>
        </w:tabs>
        <w:ind w:left="5040" w:hanging="360"/>
      </w:pPr>
      <w:rPr>
        <w:rFonts w:ascii="Wingdings" w:hAnsi="Wingdings" w:hint="default"/>
      </w:rPr>
    </w:lvl>
    <w:lvl w:ilvl="6" w:tplc="40B012E4" w:tentative="1">
      <w:start w:val="1"/>
      <w:numFmt w:val="bullet"/>
      <w:lvlText w:val=""/>
      <w:lvlJc w:val="left"/>
      <w:pPr>
        <w:tabs>
          <w:tab w:val="num" w:pos="5760"/>
        </w:tabs>
        <w:ind w:left="5760" w:hanging="360"/>
      </w:pPr>
      <w:rPr>
        <w:rFonts w:ascii="Symbol" w:hAnsi="Symbol" w:hint="default"/>
      </w:rPr>
    </w:lvl>
    <w:lvl w:ilvl="7" w:tplc="F8403E64" w:tentative="1">
      <w:start w:val="1"/>
      <w:numFmt w:val="bullet"/>
      <w:lvlText w:val="o"/>
      <w:lvlJc w:val="left"/>
      <w:pPr>
        <w:tabs>
          <w:tab w:val="num" w:pos="6480"/>
        </w:tabs>
        <w:ind w:left="6480" w:hanging="360"/>
      </w:pPr>
      <w:rPr>
        <w:rFonts w:ascii="Courier New" w:hAnsi="Courier New" w:hint="default"/>
      </w:rPr>
    </w:lvl>
    <w:lvl w:ilvl="8" w:tplc="E1B09766" w:tentative="1">
      <w:start w:val="1"/>
      <w:numFmt w:val="bullet"/>
      <w:lvlText w:val=""/>
      <w:lvlJc w:val="left"/>
      <w:pPr>
        <w:tabs>
          <w:tab w:val="num" w:pos="7200"/>
        </w:tabs>
        <w:ind w:left="7200" w:hanging="360"/>
      </w:pPr>
      <w:rPr>
        <w:rFonts w:ascii="Wingdings" w:hAnsi="Wingdings" w:hint="default"/>
      </w:rPr>
    </w:lvl>
  </w:abstractNum>
  <w:abstractNum w:abstractNumId="32" w15:restartNumberingAfterBreak="0">
    <w:nsid w:val="7961C3A8"/>
    <w:multiLevelType w:val="hybridMultilevel"/>
    <w:tmpl w:val="FFFFFFFF"/>
    <w:lvl w:ilvl="0" w:tplc="872051FA">
      <w:start w:val="1"/>
      <w:numFmt w:val="bullet"/>
      <w:lvlText w:val=""/>
      <w:lvlJc w:val="left"/>
      <w:pPr>
        <w:ind w:left="720" w:hanging="360"/>
      </w:pPr>
      <w:rPr>
        <w:rFonts w:ascii="Symbol" w:hAnsi="Symbol" w:hint="default"/>
      </w:rPr>
    </w:lvl>
    <w:lvl w:ilvl="1" w:tplc="7EA4BF98">
      <w:start w:val="1"/>
      <w:numFmt w:val="bullet"/>
      <w:lvlText w:val="o"/>
      <w:lvlJc w:val="left"/>
      <w:pPr>
        <w:ind w:left="1440" w:hanging="360"/>
      </w:pPr>
      <w:rPr>
        <w:rFonts w:ascii="Courier New" w:hAnsi="Courier New" w:hint="default"/>
      </w:rPr>
    </w:lvl>
    <w:lvl w:ilvl="2" w:tplc="B6E04FD6">
      <w:start w:val="1"/>
      <w:numFmt w:val="bullet"/>
      <w:lvlText w:val=""/>
      <w:lvlJc w:val="left"/>
      <w:pPr>
        <w:ind w:left="2160" w:hanging="360"/>
      </w:pPr>
      <w:rPr>
        <w:rFonts w:ascii="Wingdings" w:hAnsi="Wingdings" w:hint="default"/>
      </w:rPr>
    </w:lvl>
    <w:lvl w:ilvl="3" w:tplc="37B0BAC2">
      <w:start w:val="1"/>
      <w:numFmt w:val="bullet"/>
      <w:lvlText w:val=""/>
      <w:lvlJc w:val="left"/>
      <w:pPr>
        <w:ind w:left="2880" w:hanging="360"/>
      </w:pPr>
      <w:rPr>
        <w:rFonts w:ascii="Symbol" w:hAnsi="Symbol" w:hint="default"/>
      </w:rPr>
    </w:lvl>
    <w:lvl w:ilvl="4" w:tplc="3A4E16B2">
      <w:start w:val="1"/>
      <w:numFmt w:val="bullet"/>
      <w:lvlText w:val="o"/>
      <w:lvlJc w:val="left"/>
      <w:pPr>
        <w:ind w:left="3600" w:hanging="360"/>
      </w:pPr>
      <w:rPr>
        <w:rFonts w:ascii="Courier New" w:hAnsi="Courier New" w:hint="default"/>
      </w:rPr>
    </w:lvl>
    <w:lvl w:ilvl="5" w:tplc="1570AB26">
      <w:start w:val="1"/>
      <w:numFmt w:val="bullet"/>
      <w:lvlText w:val=""/>
      <w:lvlJc w:val="left"/>
      <w:pPr>
        <w:ind w:left="4320" w:hanging="360"/>
      </w:pPr>
      <w:rPr>
        <w:rFonts w:ascii="Wingdings" w:hAnsi="Wingdings" w:hint="default"/>
      </w:rPr>
    </w:lvl>
    <w:lvl w:ilvl="6" w:tplc="45F418C0">
      <w:start w:val="1"/>
      <w:numFmt w:val="bullet"/>
      <w:lvlText w:val=""/>
      <w:lvlJc w:val="left"/>
      <w:pPr>
        <w:ind w:left="5040" w:hanging="360"/>
      </w:pPr>
      <w:rPr>
        <w:rFonts w:ascii="Symbol" w:hAnsi="Symbol" w:hint="default"/>
      </w:rPr>
    </w:lvl>
    <w:lvl w:ilvl="7" w:tplc="C682FA50">
      <w:start w:val="1"/>
      <w:numFmt w:val="bullet"/>
      <w:lvlText w:val="o"/>
      <w:lvlJc w:val="left"/>
      <w:pPr>
        <w:ind w:left="5760" w:hanging="360"/>
      </w:pPr>
      <w:rPr>
        <w:rFonts w:ascii="Courier New" w:hAnsi="Courier New" w:hint="default"/>
      </w:rPr>
    </w:lvl>
    <w:lvl w:ilvl="8" w:tplc="7954FF9C">
      <w:start w:val="1"/>
      <w:numFmt w:val="bullet"/>
      <w:lvlText w:val=""/>
      <w:lvlJc w:val="left"/>
      <w:pPr>
        <w:ind w:left="6480" w:hanging="360"/>
      </w:pPr>
      <w:rPr>
        <w:rFonts w:ascii="Wingdings" w:hAnsi="Wingdings" w:hint="default"/>
      </w:rPr>
    </w:lvl>
  </w:abstractNum>
  <w:abstractNum w:abstractNumId="33" w15:restartNumberingAfterBreak="0">
    <w:nsid w:val="7D2F4BAA"/>
    <w:multiLevelType w:val="multilevel"/>
    <w:tmpl w:val="01EC28F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0"/>
        </w:tabs>
        <w:ind w:left="0" w:firstLine="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bullet"/>
      <w:lvlText w:val=""/>
      <w:lvlJc w:val="left"/>
      <w:pPr>
        <w:tabs>
          <w:tab w:val="num" w:pos="0"/>
        </w:tabs>
        <w:ind w:left="0" w:firstLine="0"/>
      </w:pPr>
      <w:rPr>
        <w:rFonts w:ascii="Symbol" w:hAnsi="Symbol"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num w:numId="1" w16cid:durableId="72437941">
    <w:abstractNumId w:val="32"/>
  </w:num>
  <w:num w:numId="2" w16cid:durableId="495920830">
    <w:abstractNumId w:val="25"/>
  </w:num>
  <w:num w:numId="3" w16cid:durableId="73405221">
    <w:abstractNumId w:val="12"/>
  </w:num>
  <w:num w:numId="4" w16cid:durableId="111246853">
    <w:abstractNumId w:val="21"/>
  </w:num>
  <w:num w:numId="5" w16cid:durableId="683632153">
    <w:abstractNumId w:val="31"/>
  </w:num>
  <w:num w:numId="6" w16cid:durableId="1910113247">
    <w:abstractNumId w:val="5"/>
  </w:num>
  <w:num w:numId="7" w16cid:durableId="559512465">
    <w:abstractNumId w:val="1"/>
  </w:num>
  <w:num w:numId="8" w16cid:durableId="1094210336">
    <w:abstractNumId w:val="4"/>
  </w:num>
  <w:num w:numId="9" w16cid:durableId="813839954">
    <w:abstractNumId w:val="17"/>
  </w:num>
  <w:num w:numId="10" w16cid:durableId="704135821">
    <w:abstractNumId w:val="8"/>
  </w:num>
  <w:num w:numId="11" w16cid:durableId="1658682196">
    <w:abstractNumId w:val="11"/>
  </w:num>
  <w:num w:numId="12" w16cid:durableId="1741361604">
    <w:abstractNumId w:val="10"/>
  </w:num>
  <w:num w:numId="13" w16cid:durableId="1230650574">
    <w:abstractNumId w:val="30"/>
  </w:num>
  <w:num w:numId="14" w16cid:durableId="1625383619">
    <w:abstractNumId w:val="24"/>
  </w:num>
  <w:num w:numId="15" w16cid:durableId="586766504">
    <w:abstractNumId w:val="29"/>
  </w:num>
  <w:num w:numId="16" w16cid:durableId="1054891159">
    <w:abstractNumId w:val="33"/>
  </w:num>
  <w:num w:numId="17" w16cid:durableId="997150314">
    <w:abstractNumId w:val="18"/>
  </w:num>
  <w:num w:numId="18" w16cid:durableId="504709728">
    <w:abstractNumId w:val="15"/>
  </w:num>
  <w:num w:numId="19" w16cid:durableId="1801266653">
    <w:abstractNumId w:val="28"/>
  </w:num>
  <w:num w:numId="20" w16cid:durableId="664355216">
    <w:abstractNumId w:val="3"/>
  </w:num>
  <w:num w:numId="21" w16cid:durableId="471945410">
    <w:abstractNumId w:val="25"/>
  </w:num>
  <w:num w:numId="22" w16cid:durableId="328027172">
    <w:abstractNumId w:val="25"/>
  </w:num>
  <w:num w:numId="23" w16cid:durableId="370568549">
    <w:abstractNumId w:val="25"/>
  </w:num>
  <w:num w:numId="24" w16cid:durableId="238294307">
    <w:abstractNumId w:val="25"/>
  </w:num>
  <w:num w:numId="25" w16cid:durableId="1611282588">
    <w:abstractNumId w:val="25"/>
  </w:num>
  <w:num w:numId="26" w16cid:durableId="30736412">
    <w:abstractNumId w:val="25"/>
  </w:num>
  <w:num w:numId="27" w16cid:durableId="755787282">
    <w:abstractNumId w:val="25"/>
  </w:num>
  <w:num w:numId="28" w16cid:durableId="1548763863">
    <w:abstractNumId w:val="25"/>
  </w:num>
  <w:num w:numId="29" w16cid:durableId="2003384770">
    <w:abstractNumId w:val="25"/>
  </w:num>
  <w:num w:numId="30" w16cid:durableId="1583636068">
    <w:abstractNumId w:val="25"/>
  </w:num>
  <w:num w:numId="31" w16cid:durableId="992871633">
    <w:abstractNumId w:val="23"/>
  </w:num>
  <w:num w:numId="32" w16cid:durableId="1169364992">
    <w:abstractNumId w:val="25"/>
  </w:num>
  <w:num w:numId="33" w16cid:durableId="82840669">
    <w:abstractNumId w:val="14"/>
  </w:num>
  <w:num w:numId="34" w16cid:durableId="4941275">
    <w:abstractNumId w:val="26"/>
  </w:num>
  <w:num w:numId="35" w16cid:durableId="2059744588">
    <w:abstractNumId w:val="27"/>
  </w:num>
  <w:num w:numId="36" w16cid:durableId="631254433">
    <w:abstractNumId w:val="7"/>
  </w:num>
  <w:num w:numId="37" w16cid:durableId="1816952007">
    <w:abstractNumId w:val="16"/>
  </w:num>
  <w:num w:numId="38" w16cid:durableId="1244879491">
    <w:abstractNumId w:val="13"/>
  </w:num>
  <w:num w:numId="39" w16cid:durableId="232740706">
    <w:abstractNumId w:val="6"/>
  </w:num>
  <w:num w:numId="40" w16cid:durableId="907114627">
    <w:abstractNumId w:val="2"/>
  </w:num>
  <w:num w:numId="41" w16cid:durableId="1793665389">
    <w:abstractNumId w:val="20"/>
  </w:num>
  <w:num w:numId="42" w16cid:durableId="2010214335">
    <w:abstractNumId w:val="25"/>
  </w:num>
  <w:num w:numId="43" w16cid:durableId="868564353">
    <w:abstractNumId w:val="19"/>
  </w:num>
  <w:num w:numId="44" w16cid:durableId="1748070361">
    <w:abstractNumId w:val="9"/>
  </w:num>
  <w:num w:numId="45" w16cid:durableId="251161166">
    <w:abstractNumId w:val="0"/>
  </w:num>
  <w:num w:numId="46" w16cid:durableId="1926184902">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Guidance">
    <w15:presenceInfo w15:providerId="None" w15:userId="Guidan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17F"/>
    <w:rsid w:val="00002992"/>
    <w:rsid w:val="00002F70"/>
    <w:rsid w:val="00006A7F"/>
    <w:rsid w:val="000115F6"/>
    <w:rsid w:val="000120FE"/>
    <w:rsid w:val="000136C0"/>
    <w:rsid w:val="00013D7E"/>
    <w:rsid w:val="00024E8E"/>
    <w:rsid w:val="00027D84"/>
    <w:rsid w:val="00030AF7"/>
    <w:rsid w:val="000327A0"/>
    <w:rsid w:val="00033922"/>
    <w:rsid w:val="000348CA"/>
    <w:rsid w:val="00036FFC"/>
    <w:rsid w:val="00040216"/>
    <w:rsid w:val="00040B5B"/>
    <w:rsid w:val="00041A40"/>
    <w:rsid w:val="000453C6"/>
    <w:rsid w:val="00046190"/>
    <w:rsid w:val="00046AAE"/>
    <w:rsid w:val="00051061"/>
    <w:rsid w:val="00051527"/>
    <w:rsid w:val="000563CC"/>
    <w:rsid w:val="00057B80"/>
    <w:rsid w:val="00060960"/>
    <w:rsid w:val="00061492"/>
    <w:rsid w:val="000621B3"/>
    <w:rsid w:val="0006261C"/>
    <w:rsid w:val="000637F2"/>
    <w:rsid w:val="000647ED"/>
    <w:rsid w:val="00064A64"/>
    <w:rsid w:val="00066785"/>
    <w:rsid w:val="00067C04"/>
    <w:rsid w:val="00070BCC"/>
    <w:rsid w:val="0007125A"/>
    <w:rsid w:val="00071439"/>
    <w:rsid w:val="00073A9B"/>
    <w:rsid w:val="000758FA"/>
    <w:rsid w:val="00076326"/>
    <w:rsid w:val="00081263"/>
    <w:rsid w:val="000813B2"/>
    <w:rsid w:val="00081895"/>
    <w:rsid w:val="00082F7D"/>
    <w:rsid w:val="00085F93"/>
    <w:rsid w:val="00086660"/>
    <w:rsid w:val="00091E87"/>
    <w:rsid w:val="000954FE"/>
    <w:rsid w:val="000A12BD"/>
    <w:rsid w:val="000A3515"/>
    <w:rsid w:val="000A46A4"/>
    <w:rsid w:val="000A7215"/>
    <w:rsid w:val="000A79BE"/>
    <w:rsid w:val="000B0081"/>
    <w:rsid w:val="000B201E"/>
    <w:rsid w:val="000B2BFD"/>
    <w:rsid w:val="000B3081"/>
    <w:rsid w:val="000B3728"/>
    <w:rsid w:val="000B428D"/>
    <w:rsid w:val="000B49C6"/>
    <w:rsid w:val="000B6135"/>
    <w:rsid w:val="000C397C"/>
    <w:rsid w:val="000C6E83"/>
    <w:rsid w:val="000C771D"/>
    <w:rsid w:val="000C7B76"/>
    <w:rsid w:val="000C7F19"/>
    <w:rsid w:val="000D01DA"/>
    <w:rsid w:val="000D2BC9"/>
    <w:rsid w:val="000D3CA6"/>
    <w:rsid w:val="000D406A"/>
    <w:rsid w:val="000D4B4F"/>
    <w:rsid w:val="000D5163"/>
    <w:rsid w:val="000D54EE"/>
    <w:rsid w:val="000D5D9C"/>
    <w:rsid w:val="000D77F5"/>
    <w:rsid w:val="000E39EE"/>
    <w:rsid w:val="000E46B6"/>
    <w:rsid w:val="000E46F8"/>
    <w:rsid w:val="000F4E5D"/>
    <w:rsid w:val="000F6AA6"/>
    <w:rsid w:val="00100356"/>
    <w:rsid w:val="00100E21"/>
    <w:rsid w:val="00101C88"/>
    <w:rsid w:val="00102444"/>
    <w:rsid w:val="00102BAF"/>
    <w:rsid w:val="00102E07"/>
    <w:rsid w:val="0010339F"/>
    <w:rsid w:val="00103E0E"/>
    <w:rsid w:val="0011226B"/>
    <w:rsid w:val="00112BD2"/>
    <w:rsid w:val="0011431A"/>
    <w:rsid w:val="00114EAC"/>
    <w:rsid w:val="001157C0"/>
    <w:rsid w:val="00116F24"/>
    <w:rsid w:val="00117346"/>
    <w:rsid w:val="00117520"/>
    <w:rsid w:val="00117781"/>
    <w:rsid w:val="00117C0E"/>
    <w:rsid w:val="00123896"/>
    <w:rsid w:val="001241D0"/>
    <w:rsid w:val="00124650"/>
    <w:rsid w:val="0012474B"/>
    <w:rsid w:val="00124AA5"/>
    <w:rsid w:val="00127358"/>
    <w:rsid w:val="001300CC"/>
    <w:rsid w:val="0013110F"/>
    <w:rsid w:val="001325DD"/>
    <w:rsid w:val="00134F95"/>
    <w:rsid w:val="0013553F"/>
    <w:rsid w:val="00135CA3"/>
    <w:rsid w:val="001360B0"/>
    <w:rsid w:val="00136961"/>
    <w:rsid w:val="00137403"/>
    <w:rsid w:val="00137E4F"/>
    <w:rsid w:val="001422E3"/>
    <w:rsid w:val="00142EBE"/>
    <w:rsid w:val="0014449E"/>
    <w:rsid w:val="001476FF"/>
    <w:rsid w:val="00150FDE"/>
    <w:rsid w:val="00152D4E"/>
    <w:rsid w:val="00152FC1"/>
    <w:rsid w:val="001532B5"/>
    <w:rsid w:val="00154D1D"/>
    <w:rsid w:val="00157D3A"/>
    <w:rsid w:val="0016077E"/>
    <w:rsid w:val="0016255A"/>
    <w:rsid w:val="00164B5D"/>
    <w:rsid w:val="00164E98"/>
    <w:rsid w:val="00166CDB"/>
    <w:rsid w:val="0016753D"/>
    <w:rsid w:val="00176D9A"/>
    <w:rsid w:val="00177FFC"/>
    <w:rsid w:val="0018067A"/>
    <w:rsid w:val="00190463"/>
    <w:rsid w:val="00190A9C"/>
    <w:rsid w:val="00192BE6"/>
    <w:rsid w:val="00193C61"/>
    <w:rsid w:val="00195AB9"/>
    <w:rsid w:val="00196442"/>
    <w:rsid w:val="00196A13"/>
    <w:rsid w:val="00197446"/>
    <w:rsid w:val="001A1EF8"/>
    <w:rsid w:val="001A4C87"/>
    <w:rsid w:val="001B03BE"/>
    <w:rsid w:val="001B117F"/>
    <w:rsid w:val="001B1390"/>
    <w:rsid w:val="001B1429"/>
    <w:rsid w:val="001B2DFB"/>
    <w:rsid w:val="001B4D96"/>
    <w:rsid w:val="001B4FA9"/>
    <w:rsid w:val="001B5AA3"/>
    <w:rsid w:val="001B6FDE"/>
    <w:rsid w:val="001C14CD"/>
    <w:rsid w:val="001C2B9F"/>
    <w:rsid w:val="001C3267"/>
    <w:rsid w:val="001C588C"/>
    <w:rsid w:val="001C58F2"/>
    <w:rsid w:val="001D0E9E"/>
    <w:rsid w:val="001D155D"/>
    <w:rsid w:val="001D3CF4"/>
    <w:rsid w:val="001D468B"/>
    <w:rsid w:val="001D56DB"/>
    <w:rsid w:val="001D58CA"/>
    <w:rsid w:val="001D59B5"/>
    <w:rsid w:val="001D61C1"/>
    <w:rsid w:val="001D7515"/>
    <w:rsid w:val="001E072E"/>
    <w:rsid w:val="001E466E"/>
    <w:rsid w:val="001F0E5A"/>
    <w:rsid w:val="001F3CD5"/>
    <w:rsid w:val="001F4173"/>
    <w:rsid w:val="0020211A"/>
    <w:rsid w:val="00202E62"/>
    <w:rsid w:val="002050E3"/>
    <w:rsid w:val="00205A03"/>
    <w:rsid w:val="002107D6"/>
    <w:rsid w:val="00211205"/>
    <w:rsid w:val="00213F6B"/>
    <w:rsid w:val="002223B3"/>
    <w:rsid w:val="002230A8"/>
    <w:rsid w:val="00224AE2"/>
    <w:rsid w:val="00226A81"/>
    <w:rsid w:val="0022770C"/>
    <w:rsid w:val="00231522"/>
    <w:rsid w:val="00231C39"/>
    <w:rsid w:val="00233173"/>
    <w:rsid w:val="00234086"/>
    <w:rsid w:val="00235022"/>
    <w:rsid w:val="0023547A"/>
    <w:rsid w:val="00235E86"/>
    <w:rsid w:val="00235F4F"/>
    <w:rsid w:val="00236061"/>
    <w:rsid w:val="0023654C"/>
    <w:rsid w:val="00236913"/>
    <w:rsid w:val="002420E4"/>
    <w:rsid w:val="00242CB7"/>
    <w:rsid w:val="002462B3"/>
    <w:rsid w:val="00246B09"/>
    <w:rsid w:val="0025278F"/>
    <w:rsid w:val="00254E33"/>
    <w:rsid w:val="002555E2"/>
    <w:rsid w:val="00256214"/>
    <w:rsid w:val="0025622D"/>
    <w:rsid w:val="0026018A"/>
    <w:rsid w:val="00261344"/>
    <w:rsid w:val="00261FB3"/>
    <w:rsid w:val="00262BEB"/>
    <w:rsid w:val="00262CD3"/>
    <w:rsid w:val="00262F1E"/>
    <w:rsid w:val="002634BC"/>
    <w:rsid w:val="0027336C"/>
    <w:rsid w:val="002767C0"/>
    <w:rsid w:val="002839A7"/>
    <w:rsid w:val="00287384"/>
    <w:rsid w:val="002877EC"/>
    <w:rsid w:val="002941B0"/>
    <w:rsid w:val="00296FBB"/>
    <w:rsid w:val="002A08DF"/>
    <w:rsid w:val="002A1F05"/>
    <w:rsid w:val="002A274C"/>
    <w:rsid w:val="002A2F62"/>
    <w:rsid w:val="002A4145"/>
    <w:rsid w:val="002A49BC"/>
    <w:rsid w:val="002B0044"/>
    <w:rsid w:val="002B13AD"/>
    <w:rsid w:val="002B1B9D"/>
    <w:rsid w:val="002B4678"/>
    <w:rsid w:val="002B7F18"/>
    <w:rsid w:val="002C1D25"/>
    <w:rsid w:val="002C21FF"/>
    <w:rsid w:val="002C2B74"/>
    <w:rsid w:val="002C4F2C"/>
    <w:rsid w:val="002C5179"/>
    <w:rsid w:val="002D227E"/>
    <w:rsid w:val="002D232E"/>
    <w:rsid w:val="002D7473"/>
    <w:rsid w:val="002E255E"/>
    <w:rsid w:val="002E3963"/>
    <w:rsid w:val="002E6CC5"/>
    <w:rsid w:val="002E79EE"/>
    <w:rsid w:val="002F045B"/>
    <w:rsid w:val="002F0471"/>
    <w:rsid w:val="002F32B8"/>
    <w:rsid w:val="002F362E"/>
    <w:rsid w:val="002F38D4"/>
    <w:rsid w:val="002F6934"/>
    <w:rsid w:val="0030282A"/>
    <w:rsid w:val="00303503"/>
    <w:rsid w:val="00305B5D"/>
    <w:rsid w:val="00311B96"/>
    <w:rsid w:val="00312C4A"/>
    <w:rsid w:val="00313CDB"/>
    <w:rsid w:val="003143DA"/>
    <w:rsid w:val="00314AAA"/>
    <w:rsid w:val="0031740A"/>
    <w:rsid w:val="003179FA"/>
    <w:rsid w:val="00320AE6"/>
    <w:rsid w:val="00321F36"/>
    <w:rsid w:val="0032215F"/>
    <w:rsid w:val="00322866"/>
    <w:rsid w:val="00323186"/>
    <w:rsid w:val="00323CBF"/>
    <w:rsid w:val="00327932"/>
    <w:rsid w:val="00332597"/>
    <w:rsid w:val="00332A3E"/>
    <w:rsid w:val="0033384E"/>
    <w:rsid w:val="003363B4"/>
    <w:rsid w:val="00341AE6"/>
    <w:rsid w:val="0034461E"/>
    <w:rsid w:val="0034498B"/>
    <w:rsid w:val="00346811"/>
    <w:rsid w:val="00350367"/>
    <w:rsid w:val="00354D47"/>
    <w:rsid w:val="00357B08"/>
    <w:rsid w:val="0036215B"/>
    <w:rsid w:val="00362432"/>
    <w:rsid w:val="003630EF"/>
    <w:rsid w:val="003653B1"/>
    <w:rsid w:val="00366109"/>
    <w:rsid w:val="00367868"/>
    <w:rsid w:val="00370E07"/>
    <w:rsid w:val="00371FFC"/>
    <w:rsid w:val="00375431"/>
    <w:rsid w:val="00375636"/>
    <w:rsid w:val="00375942"/>
    <w:rsid w:val="00375DF6"/>
    <w:rsid w:val="00380126"/>
    <w:rsid w:val="00383E26"/>
    <w:rsid w:val="00384B70"/>
    <w:rsid w:val="00384D0E"/>
    <w:rsid w:val="0038505F"/>
    <w:rsid w:val="00385182"/>
    <w:rsid w:val="00386EAA"/>
    <w:rsid w:val="0038771B"/>
    <w:rsid w:val="00390C60"/>
    <w:rsid w:val="00392AAF"/>
    <w:rsid w:val="00394224"/>
    <w:rsid w:val="00396D1A"/>
    <w:rsid w:val="00396F54"/>
    <w:rsid w:val="00397137"/>
    <w:rsid w:val="003A1B37"/>
    <w:rsid w:val="003A6BBC"/>
    <w:rsid w:val="003B029F"/>
    <w:rsid w:val="003B2C59"/>
    <w:rsid w:val="003B5593"/>
    <w:rsid w:val="003B648A"/>
    <w:rsid w:val="003C0183"/>
    <w:rsid w:val="003C1720"/>
    <w:rsid w:val="003D080F"/>
    <w:rsid w:val="003D0E6E"/>
    <w:rsid w:val="003D4452"/>
    <w:rsid w:val="003D4651"/>
    <w:rsid w:val="003D62D8"/>
    <w:rsid w:val="003D73DF"/>
    <w:rsid w:val="003E0412"/>
    <w:rsid w:val="003E062C"/>
    <w:rsid w:val="003E1233"/>
    <w:rsid w:val="003E12EC"/>
    <w:rsid w:val="003E264A"/>
    <w:rsid w:val="003E6379"/>
    <w:rsid w:val="003E7B29"/>
    <w:rsid w:val="003F07D8"/>
    <w:rsid w:val="003F25A1"/>
    <w:rsid w:val="003F2FEC"/>
    <w:rsid w:val="0040008D"/>
    <w:rsid w:val="0040040E"/>
    <w:rsid w:val="004009ED"/>
    <w:rsid w:val="004055F7"/>
    <w:rsid w:val="00405FC6"/>
    <w:rsid w:val="0040631F"/>
    <w:rsid w:val="00407501"/>
    <w:rsid w:val="004079F3"/>
    <w:rsid w:val="00410088"/>
    <w:rsid w:val="00411399"/>
    <w:rsid w:val="00415045"/>
    <w:rsid w:val="004150EA"/>
    <w:rsid w:val="00417279"/>
    <w:rsid w:val="00422BD8"/>
    <w:rsid w:val="004253F9"/>
    <w:rsid w:val="00425B24"/>
    <w:rsid w:val="004278DB"/>
    <w:rsid w:val="00427BC6"/>
    <w:rsid w:val="00430E8F"/>
    <w:rsid w:val="00431A5B"/>
    <w:rsid w:val="004328FC"/>
    <w:rsid w:val="00433111"/>
    <w:rsid w:val="00433CDD"/>
    <w:rsid w:val="004342E8"/>
    <w:rsid w:val="00436196"/>
    <w:rsid w:val="004364B7"/>
    <w:rsid w:val="00436AED"/>
    <w:rsid w:val="00437882"/>
    <w:rsid w:val="00437C1C"/>
    <w:rsid w:val="004401F5"/>
    <w:rsid w:val="0044270F"/>
    <w:rsid w:val="00443F59"/>
    <w:rsid w:val="0045122E"/>
    <w:rsid w:val="0045217F"/>
    <w:rsid w:val="004523A4"/>
    <w:rsid w:val="00452596"/>
    <w:rsid w:val="004572EA"/>
    <w:rsid w:val="004610E8"/>
    <w:rsid w:val="00470D2C"/>
    <w:rsid w:val="00472138"/>
    <w:rsid w:val="004723E8"/>
    <w:rsid w:val="004742CE"/>
    <w:rsid w:val="004764A3"/>
    <w:rsid w:val="00480D12"/>
    <w:rsid w:val="00483FC1"/>
    <w:rsid w:val="00485490"/>
    <w:rsid w:val="00485EDF"/>
    <w:rsid w:val="00486CE8"/>
    <w:rsid w:val="004874CC"/>
    <w:rsid w:val="0048782C"/>
    <w:rsid w:val="00487CB2"/>
    <w:rsid w:val="0049361D"/>
    <w:rsid w:val="004940B7"/>
    <w:rsid w:val="004A00C0"/>
    <w:rsid w:val="004A0E30"/>
    <w:rsid w:val="004A1A79"/>
    <w:rsid w:val="004B215F"/>
    <w:rsid w:val="004B2897"/>
    <w:rsid w:val="004B34A3"/>
    <w:rsid w:val="004B3775"/>
    <w:rsid w:val="004B3F9C"/>
    <w:rsid w:val="004B7C2E"/>
    <w:rsid w:val="004B7D69"/>
    <w:rsid w:val="004C0BE9"/>
    <w:rsid w:val="004C1EB3"/>
    <w:rsid w:val="004C3010"/>
    <w:rsid w:val="004D03E4"/>
    <w:rsid w:val="004D051C"/>
    <w:rsid w:val="004D7571"/>
    <w:rsid w:val="004E124F"/>
    <w:rsid w:val="004E17E4"/>
    <w:rsid w:val="004E275F"/>
    <w:rsid w:val="004E3C80"/>
    <w:rsid w:val="004E4613"/>
    <w:rsid w:val="004F399B"/>
    <w:rsid w:val="004F4D6C"/>
    <w:rsid w:val="004F6821"/>
    <w:rsid w:val="004F6DB4"/>
    <w:rsid w:val="004F73B7"/>
    <w:rsid w:val="004F77AA"/>
    <w:rsid w:val="00500738"/>
    <w:rsid w:val="0050198A"/>
    <w:rsid w:val="0050331B"/>
    <w:rsid w:val="00503CA2"/>
    <w:rsid w:val="00504039"/>
    <w:rsid w:val="0050411A"/>
    <w:rsid w:val="005045F8"/>
    <w:rsid w:val="00514FEE"/>
    <w:rsid w:val="00516A87"/>
    <w:rsid w:val="00516B50"/>
    <w:rsid w:val="0051790B"/>
    <w:rsid w:val="005223BE"/>
    <w:rsid w:val="00530EA0"/>
    <w:rsid w:val="005367CD"/>
    <w:rsid w:val="00542542"/>
    <w:rsid w:val="00545932"/>
    <w:rsid w:val="00545E4B"/>
    <w:rsid w:val="0054677E"/>
    <w:rsid w:val="005474D7"/>
    <w:rsid w:val="00550861"/>
    <w:rsid w:val="005554CD"/>
    <w:rsid w:val="00555F78"/>
    <w:rsid w:val="00557DD3"/>
    <w:rsid w:val="00561432"/>
    <w:rsid w:val="00562B3A"/>
    <w:rsid w:val="00566BF9"/>
    <w:rsid w:val="00572A91"/>
    <w:rsid w:val="00575B05"/>
    <w:rsid w:val="00576CF3"/>
    <w:rsid w:val="00577464"/>
    <w:rsid w:val="0057772F"/>
    <w:rsid w:val="00577994"/>
    <w:rsid w:val="005829D8"/>
    <w:rsid w:val="00582EBD"/>
    <w:rsid w:val="00583A8B"/>
    <w:rsid w:val="00586234"/>
    <w:rsid w:val="00586FA7"/>
    <w:rsid w:val="00587673"/>
    <w:rsid w:val="005930D1"/>
    <w:rsid w:val="0059696A"/>
    <w:rsid w:val="00596E21"/>
    <w:rsid w:val="00597BBD"/>
    <w:rsid w:val="005A0F13"/>
    <w:rsid w:val="005A53A3"/>
    <w:rsid w:val="005A752C"/>
    <w:rsid w:val="005A79CB"/>
    <w:rsid w:val="005B0AFC"/>
    <w:rsid w:val="005B28F1"/>
    <w:rsid w:val="005B2B8D"/>
    <w:rsid w:val="005B3014"/>
    <w:rsid w:val="005B3F00"/>
    <w:rsid w:val="005B4AC3"/>
    <w:rsid w:val="005B5C36"/>
    <w:rsid w:val="005B5C70"/>
    <w:rsid w:val="005B6778"/>
    <w:rsid w:val="005B6B8D"/>
    <w:rsid w:val="005B7CB8"/>
    <w:rsid w:val="005C0E7E"/>
    <w:rsid w:val="005C1D1B"/>
    <w:rsid w:val="005C47E9"/>
    <w:rsid w:val="005C7403"/>
    <w:rsid w:val="005C7FE9"/>
    <w:rsid w:val="005D0932"/>
    <w:rsid w:val="005D3C64"/>
    <w:rsid w:val="005D3D2F"/>
    <w:rsid w:val="005D3F6D"/>
    <w:rsid w:val="005D7794"/>
    <w:rsid w:val="005D7D04"/>
    <w:rsid w:val="005E1C8E"/>
    <w:rsid w:val="005E5E7F"/>
    <w:rsid w:val="005E71B8"/>
    <w:rsid w:val="005E7C6C"/>
    <w:rsid w:val="005F0E96"/>
    <w:rsid w:val="005F11A3"/>
    <w:rsid w:val="005F1FB4"/>
    <w:rsid w:val="005F218E"/>
    <w:rsid w:val="005F389C"/>
    <w:rsid w:val="005F68BA"/>
    <w:rsid w:val="00600D54"/>
    <w:rsid w:val="00600DFC"/>
    <w:rsid w:val="006012AE"/>
    <w:rsid w:val="00602415"/>
    <w:rsid w:val="006024C2"/>
    <w:rsid w:val="00603F43"/>
    <w:rsid w:val="0060664C"/>
    <w:rsid w:val="00606A88"/>
    <w:rsid w:val="00607E07"/>
    <w:rsid w:val="00610D77"/>
    <w:rsid w:val="0061337A"/>
    <w:rsid w:val="0061400D"/>
    <w:rsid w:val="00614BA4"/>
    <w:rsid w:val="00615D1C"/>
    <w:rsid w:val="0061604C"/>
    <w:rsid w:val="00616639"/>
    <w:rsid w:val="00620129"/>
    <w:rsid w:val="006204B6"/>
    <w:rsid w:val="006218FE"/>
    <w:rsid w:val="00622134"/>
    <w:rsid w:val="00622166"/>
    <w:rsid w:val="00622E77"/>
    <w:rsid w:val="00623737"/>
    <w:rsid w:val="006258C8"/>
    <w:rsid w:val="006318AA"/>
    <w:rsid w:val="0063238F"/>
    <w:rsid w:val="00633112"/>
    <w:rsid w:val="00633217"/>
    <w:rsid w:val="006334CD"/>
    <w:rsid w:val="00634291"/>
    <w:rsid w:val="00634BD7"/>
    <w:rsid w:val="00634D79"/>
    <w:rsid w:val="0063676E"/>
    <w:rsid w:val="00637F6A"/>
    <w:rsid w:val="006411DC"/>
    <w:rsid w:val="0064147F"/>
    <w:rsid w:val="006416E2"/>
    <w:rsid w:val="006423FD"/>
    <w:rsid w:val="006425F4"/>
    <w:rsid w:val="00647841"/>
    <w:rsid w:val="00651B6D"/>
    <w:rsid w:val="006534BB"/>
    <w:rsid w:val="006555CD"/>
    <w:rsid w:val="0065596F"/>
    <w:rsid w:val="00657177"/>
    <w:rsid w:val="00660AD2"/>
    <w:rsid w:val="00660F0D"/>
    <w:rsid w:val="00661D3B"/>
    <w:rsid w:val="00662966"/>
    <w:rsid w:val="0066419C"/>
    <w:rsid w:val="006673A6"/>
    <w:rsid w:val="00667DEF"/>
    <w:rsid w:val="006708A5"/>
    <w:rsid w:val="00673F6B"/>
    <w:rsid w:val="006745AA"/>
    <w:rsid w:val="00677323"/>
    <w:rsid w:val="00681E01"/>
    <w:rsid w:val="006846F9"/>
    <w:rsid w:val="00686CA8"/>
    <w:rsid w:val="00686F1B"/>
    <w:rsid w:val="00687EE4"/>
    <w:rsid w:val="006906CD"/>
    <w:rsid w:val="00695553"/>
    <w:rsid w:val="006959E8"/>
    <w:rsid w:val="006A046A"/>
    <w:rsid w:val="006A29CC"/>
    <w:rsid w:val="006A506A"/>
    <w:rsid w:val="006A63DD"/>
    <w:rsid w:val="006A65EF"/>
    <w:rsid w:val="006A6BFB"/>
    <w:rsid w:val="006A74E6"/>
    <w:rsid w:val="006A7BC1"/>
    <w:rsid w:val="006B3FBA"/>
    <w:rsid w:val="006B4E7A"/>
    <w:rsid w:val="006B73DD"/>
    <w:rsid w:val="006C0C52"/>
    <w:rsid w:val="006C1C9C"/>
    <w:rsid w:val="006C2644"/>
    <w:rsid w:val="006C309F"/>
    <w:rsid w:val="006C4DB6"/>
    <w:rsid w:val="006C7DC7"/>
    <w:rsid w:val="006D0DCE"/>
    <w:rsid w:val="006D0E6A"/>
    <w:rsid w:val="006D16C1"/>
    <w:rsid w:val="006D1A38"/>
    <w:rsid w:val="006D5C9D"/>
    <w:rsid w:val="006F1186"/>
    <w:rsid w:val="006F4CD9"/>
    <w:rsid w:val="006F5395"/>
    <w:rsid w:val="006F778C"/>
    <w:rsid w:val="00702C81"/>
    <w:rsid w:val="00703D35"/>
    <w:rsid w:val="007100F6"/>
    <w:rsid w:val="00710CEB"/>
    <w:rsid w:val="00711896"/>
    <w:rsid w:val="00713AF2"/>
    <w:rsid w:val="00720356"/>
    <w:rsid w:val="0072081D"/>
    <w:rsid w:val="00720F82"/>
    <w:rsid w:val="0072155C"/>
    <w:rsid w:val="00723103"/>
    <w:rsid w:val="00731831"/>
    <w:rsid w:val="00735136"/>
    <w:rsid w:val="0073631F"/>
    <w:rsid w:val="00743835"/>
    <w:rsid w:val="00744BC2"/>
    <w:rsid w:val="00744F54"/>
    <w:rsid w:val="00745976"/>
    <w:rsid w:val="00746581"/>
    <w:rsid w:val="00746B46"/>
    <w:rsid w:val="0075213F"/>
    <w:rsid w:val="0075384D"/>
    <w:rsid w:val="0075412C"/>
    <w:rsid w:val="007543EC"/>
    <w:rsid w:val="00755704"/>
    <w:rsid w:val="0075588A"/>
    <w:rsid w:val="007559D3"/>
    <w:rsid w:val="007571D6"/>
    <w:rsid w:val="00757857"/>
    <w:rsid w:val="007606EA"/>
    <w:rsid w:val="007621AF"/>
    <w:rsid w:val="00766349"/>
    <w:rsid w:val="00766365"/>
    <w:rsid w:val="00771D47"/>
    <w:rsid w:val="00773331"/>
    <w:rsid w:val="00773476"/>
    <w:rsid w:val="007737ED"/>
    <w:rsid w:val="00775B80"/>
    <w:rsid w:val="00775F53"/>
    <w:rsid w:val="0077621E"/>
    <w:rsid w:val="007779B1"/>
    <w:rsid w:val="00781DF6"/>
    <w:rsid w:val="00782705"/>
    <w:rsid w:val="0079010F"/>
    <w:rsid w:val="00791308"/>
    <w:rsid w:val="00791FC7"/>
    <w:rsid w:val="007925A6"/>
    <w:rsid w:val="00792ADB"/>
    <w:rsid w:val="00795E92"/>
    <w:rsid w:val="007978EE"/>
    <w:rsid w:val="007A0B5B"/>
    <w:rsid w:val="007A1F2E"/>
    <w:rsid w:val="007A2C0A"/>
    <w:rsid w:val="007A30C2"/>
    <w:rsid w:val="007A3239"/>
    <w:rsid w:val="007A547A"/>
    <w:rsid w:val="007A5CC1"/>
    <w:rsid w:val="007A748F"/>
    <w:rsid w:val="007B1D6C"/>
    <w:rsid w:val="007B2255"/>
    <w:rsid w:val="007B6063"/>
    <w:rsid w:val="007C010A"/>
    <w:rsid w:val="007C14A0"/>
    <w:rsid w:val="007C1B04"/>
    <w:rsid w:val="007C1DDE"/>
    <w:rsid w:val="007C38A6"/>
    <w:rsid w:val="007C3B40"/>
    <w:rsid w:val="007C3B67"/>
    <w:rsid w:val="007C4CA9"/>
    <w:rsid w:val="007C523E"/>
    <w:rsid w:val="007C5A79"/>
    <w:rsid w:val="007C61BF"/>
    <w:rsid w:val="007C6ECE"/>
    <w:rsid w:val="007C7029"/>
    <w:rsid w:val="007D0548"/>
    <w:rsid w:val="007D0A68"/>
    <w:rsid w:val="007D0C01"/>
    <w:rsid w:val="007D12BC"/>
    <w:rsid w:val="007D18D6"/>
    <w:rsid w:val="007D1AFB"/>
    <w:rsid w:val="007D4EDA"/>
    <w:rsid w:val="007D54E6"/>
    <w:rsid w:val="007E1DE3"/>
    <w:rsid w:val="007E3542"/>
    <w:rsid w:val="007E3D03"/>
    <w:rsid w:val="007E4CCB"/>
    <w:rsid w:val="007E724E"/>
    <w:rsid w:val="007F0134"/>
    <w:rsid w:val="007F23C4"/>
    <w:rsid w:val="00804039"/>
    <w:rsid w:val="00804283"/>
    <w:rsid w:val="00806638"/>
    <w:rsid w:val="0080684B"/>
    <w:rsid w:val="008070C6"/>
    <w:rsid w:val="008072FD"/>
    <w:rsid w:val="00812376"/>
    <w:rsid w:val="00812E51"/>
    <w:rsid w:val="00816002"/>
    <w:rsid w:val="008205F4"/>
    <w:rsid w:val="00823823"/>
    <w:rsid w:val="008264DB"/>
    <w:rsid w:val="00826E49"/>
    <w:rsid w:val="00835416"/>
    <w:rsid w:val="008403C9"/>
    <w:rsid w:val="00840D84"/>
    <w:rsid w:val="00842CBA"/>
    <w:rsid w:val="00843A9E"/>
    <w:rsid w:val="0084502B"/>
    <w:rsid w:val="008473B0"/>
    <w:rsid w:val="008473BD"/>
    <w:rsid w:val="00854FA3"/>
    <w:rsid w:val="00865B8F"/>
    <w:rsid w:val="00865DBD"/>
    <w:rsid w:val="00867786"/>
    <w:rsid w:val="008735BC"/>
    <w:rsid w:val="00876260"/>
    <w:rsid w:val="00876B3A"/>
    <w:rsid w:val="00877021"/>
    <w:rsid w:val="00881401"/>
    <w:rsid w:val="00882B0F"/>
    <w:rsid w:val="00883ABD"/>
    <w:rsid w:val="008903BF"/>
    <w:rsid w:val="0089042F"/>
    <w:rsid w:val="008A1155"/>
    <w:rsid w:val="008A1546"/>
    <w:rsid w:val="008A1EB6"/>
    <w:rsid w:val="008A24F2"/>
    <w:rsid w:val="008A29C5"/>
    <w:rsid w:val="008A37EF"/>
    <w:rsid w:val="008A4618"/>
    <w:rsid w:val="008A54B1"/>
    <w:rsid w:val="008A7472"/>
    <w:rsid w:val="008B1E8D"/>
    <w:rsid w:val="008B2E8C"/>
    <w:rsid w:val="008B4CA3"/>
    <w:rsid w:val="008B5382"/>
    <w:rsid w:val="008C3291"/>
    <w:rsid w:val="008C57E6"/>
    <w:rsid w:val="008C5965"/>
    <w:rsid w:val="008C6815"/>
    <w:rsid w:val="008D2BE3"/>
    <w:rsid w:val="008D2D3A"/>
    <w:rsid w:val="008D527C"/>
    <w:rsid w:val="008D52B2"/>
    <w:rsid w:val="008D673E"/>
    <w:rsid w:val="008D6D9F"/>
    <w:rsid w:val="008E0448"/>
    <w:rsid w:val="008E162D"/>
    <w:rsid w:val="008E2986"/>
    <w:rsid w:val="008E2F53"/>
    <w:rsid w:val="008E3CFB"/>
    <w:rsid w:val="008E4B29"/>
    <w:rsid w:val="008F02A2"/>
    <w:rsid w:val="008F109C"/>
    <w:rsid w:val="008F1AFE"/>
    <w:rsid w:val="008F1E0E"/>
    <w:rsid w:val="008F6563"/>
    <w:rsid w:val="0090340D"/>
    <w:rsid w:val="009060E7"/>
    <w:rsid w:val="009062BC"/>
    <w:rsid w:val="00907297"/>
    <w:rsid w:val="0090729A"/>
    <w:rsid w:val="00911F98"/>
    <w:rsid w:val="00912F6E"/>
    <w:rsid w:val="009151BD"/>
    <w:rsid w:val="0091676F"/>
    <w:rsid w:val="00917AC2"/>
    <w:rsid w:val="00920EB2"/>
    <w:rsid w:val="00920FEA"/>
    <w:rsid w:val="0092173B"/>
    <w:rsid w:val="00922925"/>
    <w:rsid w:val="0092293C"/>
    <w:rsid w:val="00925E63"/>
    <w:rsid w:val="00925F5E"/>
    <w:rsid w:val="00930E89"/>
    <w:rsid w:val="00932528"/>
    <w:rsid w:val="00932F54"/>
    <w:rsid w:val="0093391A"/>
    <w:rsid w:val="00935BD6"/>
    <w:rsid w:val="009367FC"/>
    <w:rsid w:val="009426C6"/>
    <w:rsid w:val="0094538E"/>
    <w:rsid w:val="00945AA2"/>
    <w:rsid w:val="00950784"/>
    <w:rsid w:val="0095238A"/>
    <w:rsid w:val="00953349"/>
    <w:rsid w:val="00954210"/>
    <w:rsid w:val="00956379"/>
    <w:rsid w:val="00957B36"/>
    <w:rsid w:val="009613B0"/>
    <w:rsid w:val="009621CD"/>
    <w:rsid w:val="009643B9"/>
    <w:rsid w:val="0096441A"/>
    <w:rsid w:val="0096603A"/>
    <w:rsid w:val="00967310"/>
    <w:rsid w:val="00967D73"/>
    <w:rsid w:val="00967F25"/>
    <w:rsid w:val="0097051D"/>
    <w:rsid w:val="00970A48"/>
    <w:rsid w:val="00975A41"/>
    <w:rsid w:val="0097769C"/>
    <w:rsid w:val="00980206"/>
    <w:rsid w:val="00980E61"/>
    <w:rsid w:val="00981D36"/>
    <w:rsid w:val="00981FC3"/>
    <w:rsid w:val="00982220"/>
    <w:rsid w:val="0098291B"/>
    <w:rsid w:val="009834EC"/>
    <w:rsid w:val="00983BC5"/>
    <w:rsid w:val="00984FCD"/>
    <w:rsid w:val="009860B4"/>
    <w:rsid w:val="00986784"/>
    <w:rsid w:val="009869FF"/>
    <w:rsid w:val="009878C1"/>
    <w:rsid w:val="00987EE1"/>
    <w:rsid w:val="00990E03"/>
    <w:rsid w:val="00993E37"/>
    <w:rsid w:val="00997E61"/>
    <w:rsid w:val="009A5037"/>
    <w:rsid w:val="009A5234"/>
    <w:rsid w:val="009A6365"/>
    <w:rsid w:val="009A6FBF"/>
    <w:rsid w:val="009B092E"/>
    <w:rsid w:val="009B18C3"/>
    <w:rsid w:val="009B382A"/>
    <w:rsid w:val="009B477A"/>
    <w:rsid w:val="009B6F3B"/>
    <w:rsid w:val="009B7047"/>
    <w:rsid w:val="009B72D3"/>
    <w:rsid w:val="009C43E6"/>
    <w:rsid w:val="009C4EA9"/>
    <w:rsid w:val="009C5EA7"/>
    <w:rsid w:val="009D3E52"/>
    <w:rsid w:val="009D5F10"/>
    <w:rsid w:val="009E05E5"/>
    <w:rsid w:val="009E0F45"/>
    <w:rsid w:val="009E5207"/>
    <w:rsid w:val="009E623D"/>
    <w:rsid w:val="009E654E"/>
    <w:rsid w:val="009E688B"/>
    <w:rsid w:val="009F041F"/>
    <w:rsid w:val="009F0786"/>
    <w:rsid w:val="009F10C6"/>
    <w:rsid w:val="009F1A93"/>
    <w:rsid w:val="009F4532"/>
    <w:rsid w:val="00A018A6"/>
    <w:rsid w:val="00A03F48"/>
    <w:rsid w:val="00A0408A"/>
    <w:rsid w:val="00A077A7"/>
    <w:rsid w:val="00A1079D"/>
    <w:rsid w:val="00A1108A"/>
    <w:rsid w:val="00A11C2A"/>
    <w:rsid w:val="00A217FB"/>
    <w:rsid w:val="00A22130"/>
    <w:rsid w:val="00A24999"/>
    <w:rsid w:val="00A24BCD"/>
    <w:rsid w:val="00A24D85"/>
    <w:rsid w:val="00A30E08"/>
    <w:rsid w:val="00A33A9D"/>
    <w:rsid w:val="00A34897"/>
    <w:rsid w:val="00A350C7"/>
    <w:rsid w:val="00A374DF"/>
    <w:rsid w:val="00A376AC"/>
    <w:rsid w:val="00A37907"/>
    <w:rsid w:val="00A37E0C"/>
    <w:rsid w:val="00A404F0"/>
    <w:rsid w:val="00A418F2"/>
    <w:rsid w:val="00A42131"/>
    <w:rsid w:val="00A42696"/>
    <w:rsid w:val="00A42DB5"/>
    <w:rsid w:val="00A43BFB"/>
    <w:rsid w:val="00A43DB2"/>
    <w:rsid w:val="00A44BD0"/>
    <w:rsid w:val="00A454D3"/>
    <w:rsid w:val="00A46C28"/>
    <w:rsid w:val="00A47783"/>
    <w:rsid w:val="00A54340"/>
    <w:rsid w:val="00A54F00"/>
    <w:rsid w:val="00A575D6"/>
    <w:rsid w:val="00A61FCC"/>
    <w:rsid w:val="00A62E19"/>
    <w:rsid w:val="00A63351"/>
    <w:rsid w:val="00A633D4"/>
    <w:rsid w:val="00A67558"/>
    <w:rsid w:val="00A67C29"/>
    <w:rsid w:val="00A70666"/>
    <w:rsid w:val="00A710F2"/>
    <w:rsid w:val="00A746C8"/>
    <w:rsid w:val="00A74DA1"/>
    <w:rsid w:val="00A753DE"/>
    <w:rsid w:val="00A7567A"/>
    <w:rsid w:val="00A76712"/>
    <w:rsid w:val="00A77ECA"/>
    <w:rsid w:val="00A840E7"/>
    <w:rsid w:val="00A8424E"/>
    <w:rsid w:val="00A84861"/>
    <w:rsid w:val="00A85A80"/>
    <w:rsid w:val="00A87676"/>
    <w:rsid w:val="00A904CE"/>
    <w:rsid w:val="00A90AE7"/>
    <w:rsid w:val="00A91F1C"/>
    <w:rsid w:val="00A92AB4"/>
    <w:rsid w:val="00A9415B"/>
    <w:rsid w:val="00A94EDF"/>
    <w:rsid w:val="00A954FA"/>
    <w:rsid w:val="00A95E95"/>
    <w:rsid w:val="00A96523"/>
    <w:rsid w:val="00A975FA"/>
    <w:rsid w:val="00AA5563"/>
    <w:rsid w:val="00AA5F8E"/>
    <w:rsid w:val="00AA61DE"/>
    <w:rsid w:val="00AA6262"/>
    <w:rsid w:val="00AA7902"/>
    <w:rsid w:val="00AB1223"/>
    <w:rsid w:val="00AB18AA"/>
    <w:rsid w:val="00AB3407"/>
    <w:rsid w:val="00AB4C07"/>
    <w:rsid w:val="00AB4E49"/>
    <w:rsid w:val="00AB57B1"/>
    <w:rsid w:val="00AB61B4"/>
    <w:rsid w:val="00AC06F7"/>
    <w:rsid w:val="00AC1FE6"/>
    <w:rsid w:val="00AC709B"/>
    <w:rsid w:val="00AC7A94"/>
    <w:rsid w:val="00AD018F"/>
    <w:rsid w:val="00AD0B39"/>
    <w:rsid w:val="00AD3DE2"/>
    <w:rsid w:val="00AD5EF4"/>
    <w:rsid w:val="00AD6989"/>
    <w:rsid w:val="00AD6A05"/>
    <w:rsid w:val="00AD7321"/>
    <w:rsid w:val="00AE0771"/>
    <w:rsid w:val="00AE087E"/>
    <w:rsid w:val="00AE08B0"/>
    <w:rsid w:val="00AE1944"/>
    <w:rsid w:val="00AE5C33"/>
    <w:rsid w:val="00AE77FE"/>
    <w:rsid w:val="00AF2187"/>
    <w:rsid w:val="00AF3091"/>
    <w:rsid w:val="00AF6862"/>
    <w:rsid w:val="00B0122B"/>
    <w:rsid w:val="00B01F1D"/>
    <w:rsid w:val="00B05E4D"/>
    <w:rsid w:val="00B10898"/>
    <w:rsid w:val="00B11402"/>
    <w:rsid w:val="00B12883"/>
    <w:rsid w:val="00B13160"/>
    <w:rsid w:val="00B156AC"/>
    <w:rsid w:val="00B16DF7"/>
    <w:rsid w:val="00B170FF"/>
    <w:rsid w:val="00B20E2B"/>
    <w:rsid w:val="00B24401"/>
    <w:rsid w:val="00B24591"/>
    <w:rsid w:val="00B2608F"/>
    <w:rsid w:val="00B3102A"/>
    <w:rsid w:val="00B31715"/>
    <w:rsid w:val="00B42427"/>
    <w:rsid w:val="00B453A0"/>
    <w:rsid w:val="00B4568A"/>
    <w:rsid w:val="00B465CC"/>
    <w:rsid w:val="00B46951"/>
    <w:rsid w:val="00B51676"/>
    <w:rsid w:val="00B51C7C"/>
    <w:rsid w:val="00B56BBB"/>
    <w:rsid w:val="00B578F6"/>
    <w:rsid w:val="00B605E0"/>
    <w:rsid w:val="00B61A55"/>
    <w:rsid w:val="00B648DE"/>
    <w:rsid w:val="00B64D28"/>
    <w:rsid w:val="00B65D9F"/>
    <w:rsid w:val="00B6624F"/>
    <w:rsid w:val="00B66320"/>
    <w:rsid w:val="00B67083"/>
    <w:rsid w:val="00B72B8D"/>
    <w:rsid w:val="00B72CA7"/>
    <w:rsid w:val="00B74F2B"/>
    <w:rsid w:val="00B75F4E"/>
    <w:rsid w:val="00B76B80"/>
    <w:rsid w:val="00B77149"/>
    <w:rsid w:val="00B77EB2"/>
    <w:rsid w:val="00B77F1B"/>
    <w:rsid w:val="00B81D05"/>
    <w:rsid w:val="00B82004"/>
    <w:rsid w:val="00B82F30"/>
    <w:rsid w:val="00B83652"/>
    <w:rsid w:val="00B852EE"/>
    <w:rsid w:val="00B90C8A"/>
    <w:rsid w:val="00B97AA7"/>
    <w:rsid w:val="00BA2309"/>
    <w:rsid w:val="00BA2433"/>
    <w:rsid w:val="00BA3806"/>
    <w:rsid w:val="00BA3ED2"/>
    <w:rsid w:val="00BB0685"/>
    <w:rsid w:val="00BB0AD8"/>
    <w:rsid w:val="00BB2001"/>
    <w:rsid w:val="00BB2DBB"/>
    <w:rsid w:val="00BB3EEC"/>
    <w:rsid w:val="00BB475F"/>
    <w:rsid w:val="00BB4F5B"/>
    <w:rsid w:val="00BB7276"/>
    <w:rsid w:val="00BC316D"/>
    <w:rsid w:val="00BC3F32"/>
    <w:rsid w:val="00BC49E2"/>
    <w:rsid w:val="00BC49FA"/>
    <w:rsid w:val="00BC7D2A"/>
    <w:rsid w:val="00BD128A"/>
    <w:rsid w:val="00BD2295"/>
    <w:rsid w:val="00BD3F9F"/>
    <w:rsid w:val="00BD5190"/>
    <w:rsid w:val="00BD55F0"/>
    <w:rsid w:val="00BE0A5C"/>
    <w:rsid w:val="00BE123B"/>
    <w:rsid w:val="00BE1AE8"/>
    <w:rsid w:val="00BE2242"/>
    <w:rsid w:val="00BE37D3"/>
    <w:rsid w:val="00BF1E1B"/>
    <w:rsid w:val="00BF2611"/>
    <w:rsid w:val="00BF4F80"/>
    <w:rsid w:val="00BF4FA4"/>
    <w:rsid w:val="00BF64C0"/>
    <w:rsid w:val="00C01BDF"/>
    <w:rsid w:val="00C02CD5"/>
    <w:rsid w:val="00C0682C"/>
    <w:rsid w:val="00C07327"/>
    <w:rsid w:val="00C1110D"/>
    <w:rsid w:val="00C11894"/>
    <w:rsid w:val="00C12A6D"/>
    <w:rsid w:val="00C152AF"/>
    <w:rsid w:val="00C15AA4"/>
    <w:rsid w:val="00C212A8"/>
    <w:rsid w:val="00C220FB"/>
    <w:rsid w:val="00C22ACF"/>
    <w:rsid w:val="00C2512B"/>
    <w:rsid w:val="00C26C7E"/>
    <w:rsid w:val="00C27338"/>
    <w:rsid w:val="00C324B6"/>
    <w:rsid w:val="00C32F4D"/>
    <w:rsid w:val="00C34707"/>
    <w:rsid w:val="00C34BAC"/>
    <w:rsid w:val="00C3796D"/>
    <w:rsid w:val="00C40B1C"/>
    <w:rsid w:val="00C41305"/>
    <w:rsid w:val="00C437A3"/>
    <w:rsid w:val="00C44419"/>
    <w:rsid w:val="00C476B6"/>
    <w:rsid w:val="00C507FD"/>
    <w:rsid w:val="00C50D7D"/>
    <w:rsid w:val="00C51667"/>
    <w:rsid w:val="00C53C45"/>
    <w:rsid w:val="00C5798B"/>
    <w:rsid w:val="00C61677"/>
    <w:rsid w:val="00C6290E"/>
    <w:rsid w:val="00C630BF"/>
    <w:rsid w:val="00C63BD5"/>
    <w:rsid w:val="00C63CD9"/>
    <w:rsid w:val="00C6439E"/>
    <w:rsid w:val="00C647DA"/>
    <w:rsid w:val="00C64A6D"/>
    <w:rsid w:val="00C667EE"/>
    <w:rsid w:val="00C6721F"/>
    <w:rsid w:val="00C67F42"/>
    <w:rsid w:val="00C71527"/>
    <w:rsid w:val="00C71959"/>
    <w:rsid w:val="00C71ED9"/>
    <w:rsid w:val="00C72A10"/>
    <w:rsid w:val="00C746DC"/>
    <w:rsid w:val="00C81580"/>
    <w:rsid w:val="00C81586"/>
    <w:rsid w:val="00C81908"/>
    <w:rsid w:val="00C82321"/>
    <w:rsid w:val="00C825CB"/>
    <w:rsid w:val="00C82DA0"/>
    <w:rsid w:val="00C859D5"/>
    <w:rsid w:val="00C85C4C"/>
    <w:rsid w:val="00C85CAA"/>
    <w:rsid w:val="00C904DC"/>
    <w:rsid w:val="00C9434B"/>
    <w:rsid w:val="00C94590"/>
    <w:rsid w:val="00C9520E"/>
    <w:rsid w:val="00C955FD"/>
    <w:rsid w:val="00CA0ED4"/>
    <w:rsid w:val="00CA1073"/>
    <w:rsid w:val="00CA1F81"/>
    <w:rsid w:val="00CA2257"/>
    <w:rsid w:val="00CA22A5"/>
    <w:rsid w:val="00CA515B"/>
    <w:rsid w:val="00CA6E94"/>
    <w:rsid w:val="00CB2AB3"/>
    <w:rsid w:val="00CB4302"/>
    <w:rsid w:val="00CB4517"/>
    <w:rsid w:val="00CB58CF"/>
    <w:rsid w:val="00CC0284"/>
    <w:rsid w:val="00CC138B"/>
    <w:rsid w:val="00CC4644"/>
    <w:rsid w:val="00CC685F"/>
    <w:rsid w:val="00CC7E85"/>
    <w:rsid w:val="00CD7B5D"/>
    <w:rsid w:val="00CE0C5F"/>
    <w:rsid w:val="00CE2281"/>
    <w:rsid w:val="00CE339C"/>
    <w:rsid w:val="00CE3C05"/>
    <w:rsid w:val="00CE4500"/>
    <w:rsid w:val="00CF0187"/>
    <w:rsid w:val="00CF219B"/>
    <w:rsid w:val="00CF3357"/>
    <w:rsid w:val="00CF4EFE"/>
    <w:rsid w:val="00CF4FE3"/>
    <w:rsid w:val="00CF5D87"/>
    <w:rsid w:val="00CF6235"/>
    <w:rsid w:val="00D000B0"/>
    <w:rsid w:val="00D035F7"/>
    <w:rsid w:val="00D11513"/>
    <w:rsid w:val="00D12C85"/>
    <w:rsid w:val="00D13904"/>
    <w:rsid w:val="00D16FA9"/>
    <w:rsid w:val="00D201B5"/>
    <w:rsid w:val="00D2086E"/>
    <w:rsid w:val="00D22FEA"/>
    <w:rsid w:val="00D24E90"/>
    <w:rsid w:val="00D26B9D"/>
    <w:rsid w:val="00D26EA3"/>
    <w:rsid w:val="00D30AEC"/>
    <w:rsid w:val="00D37C69"/>
    <w:rsid w:val="00D40634"/>
    <w:rsid w:val="00D408BC"/>
    <w:rsid w:val="00D44A70"/>
    <w:rsid w:val="00D456D6"/>
    <w:rsid w:val="00D46CB7"/>
    <w:rsid w:val="00D47343"/>
    <w:rsid w:val="00D47813"/>
    <w:rsid w:val="00D478CF"/>
    <w:rsid w:val="00D47C44"/>
    <w:rsid w:val="00D50075"/>
    <w:rsid w:val="00D5253E"/>
    <w:rsid w:val="00D551EA"/>
    <w:rsid w:val="00D55AA4"/>
    <w:rsid w:val="00D56823"/>
    <w:rsid w:val="00D573A7"/>
    <w:rsid w:val="00D57668"/>
    <w:rsid w:val="00D57744"/>
    <w:rsid w:val="00D6085F"/>
    <w:rsid w:val="00D61C42"/>
    <w:rsid w:val="00D624C1"/>
    <w:rsid w:val="00D635B8"/>
    <w:rsid w:val="00D66115"/>
    <w:rsid w:val="00D66E2B"/>
    <w:rsid w:val="00D675F0"/>
    <w:rsid w:val="00D67A42"/>
    <w:rsid w:val="00D67C7D"/>
    <w:rsid w:val="00D67D0F"/>
    <w:rsid w:val="00D801B0"/>
    <w:rsid w:val="00D8049B"/>
    <w:rsid w:val="00D812AC"/>
    <w:rsid w:val="00D843CB"/>
    <w:rsid w:val="00D846E3"/>
    <w:rsid w:val="00D85419"/>
    <w:rsid w:val="00D859AB"/>
    <w:rsid w:val="00D8684F"/>
    <w:rsid w:val="00D90E6A"/>
    <w:rsid w:val="00D90ED7"/>
    <w:rsid w:val="00D90F7D"/>
    <w:rsid w:val="00D9192A"/>
    <w:rsid w:val="00D95414"/>
    <w:rsid w:val="00DA114D"/>
    <w:rsid w:val="00DA1CFC"/>
    <w:rsid w:val="00DA3020"/>
    <w:rsid w:val="00DA3552"/>
    <w:rsid w:val="00DA5167"/>
    <w:rsid w:val="00DB00EF"/>
    <w:rsid w:val="00DB53D2"/>
    <w:rsid w:val="00DB593A"/>
    <w:rsid w:val="00DB6434"/>
    <w:rsid w:val="00DB660E"/>
    <w:rsid w:val="00DB6932"/>
    <w:rsid w:val="00DC0567"/>
    <w:rsid w:val="00DC09BF"/>
    <w:rsid w:val="00DC143E"/>
    <w:rsid w:val="00DC1982"/>
    <w:rsid w:val="00DC1D3B"/>
    <w:rsid w:val="00DC7954"/>
    <w:rsid w:val="00DD18A6"/>
    <w:rsid w:val="00DD1F34"/>
    <w:rsid w:val="00DD3C0C"/>
    <w:rsid w:val="00DD5DAC"/>
    <w:rsid w:val="00DD75ED"/>
    <w:rsid w:val="00DD7B8E"/>
    <w:rsid w:val="00DE02A2"/>
    <w:rsid w:val="00DE0B39"/>
    <w:rsid w:val="00DE4206"/>
    <w:rsid w:val="00DE6BC0"/>
    <w:rsid w:val="00DF21E1"/>
    <w:rsid w:val="00DF7A0F"/>
    <w:rsid w:val="00E011A8"/>
    <w:rsid w:val="00E02203"/>
    <w:rsid w:val="00E0238A"/>
    <w:rsid w:val="00E02857"/>
    <w:rsid w:val="00E02E47"/>
    <w:rsid w:val="00E04D09"/>
    <w:rsid w:val="00E052DD"/>
    <w:rsid w:val="00E05416"/>
    <w:rsid w:val="00E07EDC"/>
    <w:rsid w:val="00E1235F"/>
    <w:rsid w:val="00E1279B"/>
    <w:rsid w:val="00E12BC7"/>
    <w:rsid w:val="00E1484A"/>
    <w:rsid w:val="00E15C7D"/>
    <w:rsid w:val="00E16843"/>
    <w:rsid w:val="00E20837"/>
    <w:rsid w:val="00E2142F"/>
    <w:rsid w:val="00E2179B"/>
    <w:rsid w:val="00E23583"/>
    <w:rsid w:val="00E2383A"/>
    <w:rsid w:val="00E2425B"/>
    <w:rsid w:val="00E24F68"/>
    <w:rsid w:val="00E260C6"/>
    <w:rsid w:val="00E26AFA"/>
    <w:rsid w:val="00E27AD3"/>
    <w:rsid w:val="00E31A7E"/>
    <w:rsid w:val="00E32C1B"/>
    <w:rsid w:val="00E34E0F"/>
    <w:rsid w:val="00E3530F"/>
    <w:rsid w:val="00E353DB"/>
    <w:rsid w:val="00E356FE"/>
    <w:rsid w:val="00E377A9"/>
    <w:rsid w:val="00E40549"/>
    <w:rsid w:val="00E41763"/>
    <w:rsid w:val="00E4227B"/>
    <w:rsid w:val="00E42901"/>
    <w:rsid w:val="00E43B2F"/>
    <w:rsid w:val="00E449E6"/>
    <w:rsid w:val="00E452E0"/>
    <w:rsid w:val="00E50750"/>
    <w:rsid w:val="00E5269D"/>
    <w:rsid w:val="00E528AB"/>
    <w:rsid w:val="00E53BFE"/>
    <w:rsid w:val="00E54022"/>
    <w:rsid w:val="00E55645"/>
    <w:rsid w:val="00E56BAB"/>
    <w:rsid w:val="00E600F0"/>
    <w:rsid w:val="00E6143A"/>
    <w:rsid w:val="00E61C67"/>
    <w:rsid w:val="00E62849"/>
    <w:rsid w:val="00E64098"/>
    <w:rsid w:val="00E64391"/>
    <w:rsid w:val="00E67274"/>
    <w:rsid w:val="00E67282"/>
    <w:rsid w:val="00E70A90"/>
    <w:rsid w:val="00E7243A"/>
    <w:rsid w:val="00E734F9"/>
    <w:rsid w:val="00E76505"/>
    <w:rsid w:val="00E804E5"/>
    <w:rsid w:val="00E85306"/>
    <w:rsid w:val="00E86095"/>
    <w:rsid w:val="00E8642F"/>
    <w:rsid w:val="00E928CF"/>
    <w:rsid w:val="00E93B58"/>
    <w:rsid w:val="00E94DA7"/>
    <w:rsid w:val="00E97B81"/>
    <w:rsid w:val="00EA0FED"/>
    <w:rsid w:val="00EA22AE"/>
    <w:rsid w:val="00EA2C7D"/>
    <w:rsid w:val="00EA2F4B"/>
    <w:rsid w:val="00EA4D5A"/>
    <w:rsid w:val="00EA71A5"/>
    <w:rsid w:val="00EA7570"/>
    <w:rsid w:val="00EA7B8C"/>
    <w:rsid w:val="00EA7D1C"/>
    <w:rsid w:val="00EB0187"/>
    <w:rsid w:val="00EB0AE0"/>
    <w:rsid w:val="00EB49B3"/>
    <w:rsid w:val="00EB5628"/>
    <w:rsid w:val="00EB61FA"/>
    <w:rsid w:val="00EB7AC8"/>
    <w:rsid w:val="00EC4256"/>
    <w:rsid w:val="00EC5AB6"/>
    <w:rsid w:val="00EC6BCA"/>
    <w:rsid w:val="00ED033C"/>
    <w:rsid w:val="00ED442C"/>
    <w:rsid w:val="00ED5E6A"/>
    <w:rsid w:val="00ED645A"/>
    <w:rsid w:val="00EE07F1"/>
    <w:rsid w:val="00EE111B"/>
    <w:rsid w:val="00EE1A4B"/>
    <w:rsid w:val="00EE2EB3"/>
    <w:rsid w:val="00EE4291"/>
    <w:rsid w:val="00EE4AB0"/>
    <w:rsid w:val="00EE4B06"/>
    <w:rsid w:val="00EE5CE4"/>
    <w:rsid w:val="00EF01C6"/>
    <w:rsid w:val="00EF5F3B"/>
    <w:rsid w:val="00EF676D"/>
    <w:rsid w:val="00EF6B0B"/>
    <w:rsid w:val="00F00983"/>
    <w:rsid w:val="00F010C7"/>
    <w:rsid w:val="00F01420"/>
    <w:rsid w:val="00F01DBD"/>
    <w:rsid w:val="00F04013"/>
    <w:rsid w:val="00F05518"/>
    <w:rsid w:val="00F05C4D"/>
    <w:rsid w:val="00F06FA7"/>
    <w:rsid w:val="00F07161"/>
    <w:rsid w:val="00F1388B"/>
    <w:rsid w:val="00F13B70"/>
    <w:rsid w:val="00F14AAF"/>
    <w:rsid w:val="00F23213"/>
    <w:rsid w:val="00F2491E"/>
    <w:rsid w:val="00F27446"/>
    <w:rsid w:val="00F30AEE"/>
    <w:rsid w:val="00F30F28"/>
    <w:rsid w:val="00F31420"/>
    <w:rsid w:val="00F3151D"/>
    <w:rsid w:val="00F31831"/>
    <w:rsid w:val="00F33562"/>
    <w:rsid w:val="00F34CD1"/>
    <w:rsid w:val="00F34D09"/>
    <w:rsid w:val="00F34DB3"/>
    <w:rsid w:val="00F3619C"/>
    <w:rsid w:val="00F361CB"/>
    <w:rsid w:val="00F37508"/>
    <w:rsid w:val="00F379D4"/>
    <w:rsid w:val="00F402E9"/>
    <w:rsid w:val="00F41D90"/>
    <w:rsid w:val="00F43094"/>
    <w:rsid w:val="00F44EB3"/>
    <w:rsid w:val="00F456BC"/>
    <w:rsid w:val="00F46177"/>
    <w:rsid w:val="00F46893"/>
    <w:rsid w:val="00F503D0"/>
    <w:rsid w:val="00F522C6"/>
    <w:rsid w:val="00F52BDC"/>
    <w:rsid w:val="00F531DF"/>
    <w:rsid w:val="00F53869"/>
    <w:rsid w:val="00F550FA"/>
    <w:rsid w:val="00F607E6"/>
    <w:rsid w:val="00F60F92"/>
    <w:rsid w:val="00F62407"/>
    <w:rsid w:val="00F62497"/>
    <w:rsid w:val="00F658F5"/>
    <w:rsid w:val="00F65A3D"/>
    <w:rsid w:val="00F65DE1"/>
    <w:rsid w:val="00F663F1"/>
    <w:rsid w:val="00F72BC3"/>
    <w:rsid w:val="00F74E85"/>
    <w:rsid w:val="00F76F43"/>
    <w:rsid w:val="00F77251"/>
    <w:rsid w:val="00F80B1F"/>
    <w:rsid w:val="00F80FC2"/>
    <w:rsid w:val="00F81098"/>
    <w:rsid w:val="00F82BA3"/>
    <w:rsid w:val="00F8315E"/>
    <w:rsid w:val="00F8460A"/>
    <w:rsid w:val="00F85154"/>
    <w:rsid w:val="00F93C85"/>
    <w:rsid w:val="00F96A92"/>
    <w:rsid w:val="00F9738F"/>
    <w:rsid w:val="00FA34ED"/>
    <w:rsid w:val="00FA3867"/>
    <w:rsid w:val="00FA598B"/>
    <w:rsid w:val="00FA6347"/>
    <w:rsid w:val="00FA65D3"/>
    <w:rsid w:val="00FA67A3"/>
    <w:rsid w:val="00FA7B9A"/>
    <w:rsid w:val="00FA7FFC"/>
    <w:rsid w:val="00FB1794"/>
    <w:rsid w:val="00FB36CB"/>
    <w:rsid w:val="00FB3D55"/>
    <w:rsid w:val="00FB43F2"/>
    <w:rsid w:val="00FB5504"/>
    <w:rsid w:val="00FB5913"/>
    <w:rsid w:val="00FB5CFC"/>
    <w:rsid w:val="00FC115C"/>
    <w:rsid w:val="00FC1F06"/>
    <w:rsid w:val="00FC32BA"/>
    <w:rsid w:val="00FC4DD5"/>
    <w:rsid w:val="00FC4E06"/>
    <w:rsid w:val="00FD02D7"/>
    <w:rsid w:val="00FD0C2B"/>
    <w:rsid w:val="00FD1CAD"/>
    <w:rsid w:val="00FD4A50"/>
    <w:rsid w:val="00FD6EB4"/>
    <w:rsid w:val="00FE06C0"/>
    <w:rsid w:val="00FE18DE"/>
    <w:rsid w:val="00FE41AB"/>
    <w:rsid w:val="00FE4ECB"/>
    <w:rsid w:val="00FE5CE5"/>
    <w:rsid w:val="00FF01C0"/>
    <w:rsid w:val="00FF1EA1"/>
    <w:rsid w:val="00FF27BC"/>
    <w:rsid w:val="00FF7682"/>
    <w:rsid w:val="027A12DF"/>
    <w:rsid w:val="030E57EC"/>
    <w:rsid w:val="032E7C38"/>
    <w:rsid w:val="0347F872"/>
    <w:rsid w:val="0376CF41"/>
    <w:rsid w:val="05A3CD89"/>
    <w:rsid w:val="0729C77F"/>
    <w:rsid w:val="07E46EAB"/>
    <w:rsid w:val="0806FA0F"/>
    <w:rsid w:val="08674F40"/>
    <w:rsid w:val="08C774DE"/>
    <w:rsid w:val="099ABEAA"/>
    <w:rsid w:val="0A80123A"/>
    <w:rsid w:val="0B07A0E8"/>
    <w:rsid w:val="0B4709C2"/>
    <w:rsid w:val="0B52BAD8"/>
    <w:rsid w:val="0BFFF032"/>
    <w:rsid w:val="0C5762BD"/>
    <w:rsid w:val="0FB687F6"/>
    <w:rsid w:val="10EE4C11"/>
    <w:rsid w:val="1116D04B"/>
    <w:rsid w:val="111FBF80"/>
    <w:rsid w:val="113F07A0"/>
    <w:rsid w:val="11DD8B3F"/>
    <w:rsid w:val="13C200BA"/>
    <w:rsid w:val="13E9509C"/>
    <w:rsid w:val="152F57C4"/>
    <w:rsid w:val="16920A6F"/>
    <w:rsid w:val="16B57865"/>
    <w:rsid w:val="17139EE2"/>
    <w:rsid w:val="1746C287"/>
    <w:rsid w:val="1762A802"/>
    <w:rsid w:val="178491E3"/>
    <w:rsid w:val="17ACCDDB"/>
    <w:rsid w:val="182FAAEF"/>
    <w:rsid w:val="18BFB6D7"/>
    <w:rsid w:val="19314788"/>
    <w:rsid w:val="198D5CE6"/>
    <w:rsid w:val="1A6AA89C"/>
    <w:rsid w:val="1ACA7B21"/>
    <w:rsid w:val="1BAB7246"/>
    <w:rsid w:val="1C7EACA2"/>
    <w:rsid w:val="1CBF13D8"/>
    <w:rsid w:val="1DCF5F09"/>
    <w:rsid w:val="1FD84F3A"/>
    <w:rsid w:val="203BF1CB"/>
    <w:rsid w:val="20DDF867"/>
    <w:rsid w:val="20E23DBC"/>
    <w:rsid w:val="210B107E"/>
    <w:rsid w:val="21B6D982"/>
    <w:rsid w:val="228E3B35"/>
    <w:rsid w:val="22C53330"/>
    <w:rsid w:val="22F8EB86"/>
    <w:rsid w:val="256D1813"/>
    <w:rsid w:val="266BB5D7"/>
    <w:rsid w:val="28B31E7B"/>
    <w:rsid w:val="28DA6217"/>
    <w:rsid w:val="29518B77"/>
    <w:rsid w:val="29C084D0"/>
    <w:rsid w:val="2A32D1FD"/>
    <w:rsid w:val="2A52AF31"/>
    <w:rsid w:val="2A5ADE9F"/>
    <w:rsid w:val="2AC22415"/>
    <w:rsid w:val="2AF28128"/>
    <w:rsid w:val="2B7D92DF"/>
    <w:rsid w:val="2C28E164"/>
    <w:rsid w:val="2E0FABEE"/>
    <w:rsid w:val="2E38E00B"/>
    <w:rsid w:val="2E6FCDB8"/>
    <w:rsid w:val="307AF24B"/>
    <w:rsid w:val="30AC7B9E"/>
    <w:rsid w:val="30DBD4DE"/>
    <w:rsid w:val="30E4C7E7"/>
    <w:rsid w:val="31C4FAD4"/>
    <w:rsid w:val="32F6C05B"/>
    <w:rsid w:val="331E5FB8"/>
    <w:rsid w:val="337968D9"/>
    <w:rsid w:val="33A2F2A6"/>
    <w:rsid w:val="33B37D1E"/>
    <w:rsid w:val="33DCCE7A"/>
    <w:rsid w:val="344FA28E"/>
    <w:rsid w:val="3493AA08"/>
    <w:rsid w:val="34B0E505"/>
    <w:rsid w:val="34B0F4C0"/>
    <w:rsid w:val="34B27B8A"/>
    <w:rsid w:val="3587C899"/>
    <w:rsid w:val="36561878"/>
    <w:rsid w:val="36B781E6"/>
    <w:rsid w:val="3A921801"/>
    <w:rsid w:val="3B58635B"/>
    <w:rsid w:val="3B903562"/>
    <w:rsid w:val="3D235FA7"/>
    <w:rsid w:val="3D61FC3E"/>
    <w:rsid w:val="3E637819"/>
    <w:rsid w:val="3F446E64"/>
    <w:rsid w:val="3F700FF4"/>
    <w:rsid w:val="410492A2"/>
    <w:rsid w:val="43065CF7"/>
    <w:rsid w:val="435E998B"/>
    <w:rsid w:val="43CBEDE2"/>
    <w:rsid w:val="4428EAE6"/>
    <w:rsid w:val="44B7D4B7"/>
    <w:rsid w:val="44EDA560"/>
    <w:rsid w:val="4565AD0A"/>
    <w:rsid w:val="4680E075"/>
    <w:rsid w:val="4711A592"/>
    <w:rsid w:val="478028D9"/>
    <w:rsid w:val="47D5A870"/>
    <w:rsid w:val="48A3ACD9"/>
    <w:rsid w:val="48B64FE6"/>
    <w:rsid w:val="495ACBEF"/>
    <w:rsid w:val="49E356C3"/>
    <w:rsid w:val="4BC75639"/>
    <w:rsid w:val="4BD18D4D"/>
    <w:rsid w:val="4DD0F042"/>
    <w:rsid w:val="4DD1DB27"/>
    <w:rsid w:val="504A1728"/>
    <w:rsid w:val="5097A4A1"/>
    <w:rsid w:val="51487EBE"/>
    <w:rsid w:val="5204C680"/>
    <w:rsid w:val="521F2FCB"/>
    <w:rsid w:val="531DBD91"/>
    <w:rsid w:val="5354AD16"/>
    <w:rsid w:val="5388554F"/>
    <w:rsid w:val="54877DFB"/>
    <w:rsid w:val="5497FAF1"/>
    <w:rsid w:val="54D1C45C"/>
    <w:rsid w:val="54EC746F"/>
    <w:rsid w:val="54FFF4EA"/>
    <w:rsid w:val="553C2E52"/>
    <w:rsid w:val="55C8E945"/>
    <w:rsid w:val="5644F79C"/>
    <w:rsid w:val="5646EFAA"/>
    <w:rsid w:val="572CBEA9"/>
    <w:rsid w:val="578D0560"/>
    <w:rsid w:val="57A3DF93"/>
    <w:rsid w:val="57DBD172"/>
    <w:rsid w:val="584BC195"/>
    <w:rsid w:val="584BDBCE"/>
    <w:rsid w:val="5870F176"/>
    <w:rsid w:val="58D72787"/>
    <w:rsid w:val="58E65F2C"/>
    <w:rsid w:val="598D02FF"/>
    <w:rsid w:val="59CFEAB1"/>
    <w:rsid w:val="5A01462D"/>
    <w:rsid w:val="5B788B52"/>
    <w:rsid w:val="5C473FD1"/>
    <w:rsid w:val="5C816A87"/>
    <w:rsid w:val="5C9C5ED3"/>
    <w:rsid w:val="5CE6ED0F"/>
    <w:rsid w:val="5CFD9363"/>
    <w:rsid w:val="5D2436D3"/>
    <w:rsid w:val="5D3FF40A"/>
    <w:rsid w:val="5D5F4C03"/>
    <w:rsid w:val="5F33FCA4"/>
    <w:rsid w:val="5F46CE97"/>
    <w:rsid w:val="610B0DBB"/>
    <w:rsid w:val="6278843B"/>
    <w:rsid w:val="6458B059"/>
    <w:rsid w:val="64B51B52"/>
    <w:rsid w:val="65B6B896"/>
    <w:rsid w:val="68074C98"/>
    <w:rsid w:val="68455FEC"/>
    <w:rsid w:val="68534FAF"/>
    <w:rsid w:val="68BA75FC"/>
    <w:rsid w:val="6A947CE5"/>
    <w:rsid w:val="6AB2E449"/>
    <w:rsid w:val="6B9F133B"/>
    <w:rsid w:val="6BC3A91F"/>
    <w:rsid w:val="6C37C850"/>
    <w:rsid w:val="6C60DDD7"/>
    <w:rsid w:val="6DAC0654"/>
    <w:rsid w:val="6DDF1D96"/>
    <w:rsid w:val="6F13D6E0"/>
    <w:rsid w:val="6F5A2CA7"/>
    <w:rsid w:val="6F608097"/>
    <w:rsid w:val="6F9DF9FA"/>
    <w:rsid w:val="705A499C"/>
    <w:rsid w:val="7090DDF4"/>
    <w:rsid w:val="712606D6"/>
    <w:rsid w:val="71373F3E"/>
    <w:rsid w:val="71472D77"/>
    <w:rsid w:val="72CC58A0"/>
    <w:rsid w:val="72FD0D62"/>
    <w:rsid w:val="733A6245"/>
    <w:rsid w:val="7436FD70"/>
    <w:rsid w:val="74981F9B"/>
    <w:rsid w:val="750992AE"/>
    <w:rsid w:val="7543A8B1"/>
    <w:rsid w:val="76EB5987"/>
    <w:rsid w:val="78A4C6C0"/>
    <w:rsid w:val="78C5A53C"/>
    <w:rsid w:val="78D44C30"/>
    <w:rsid w:val="7A1BAE38"/>
    <w:rsid w:val="7AA5C0BE"/>
    <w:rsid w:val="7BF54166"/>
    <w:rsid w:val="7C0306A1"/>
    <w:rsid w:val="7C92CCD6"/>
    <w:rsid w:val="7D9E5446"/>
    <w:rsid w:val="7DCD090B"/>
    <w:rsid w:val="7DD8C862"/>
    <w:rsid w:val="7F4DAA1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4F7CBE08"/>
  <w15:chartTrackingRefBased/>
  <w15:docId w15:val="{EACE752D-DF66-4D09-9249-FE9D27FAA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2"/>
      </w:numPr>
      <w:outlineLvl w:val="0"/>
    </w:pPr>
    <w:rPr>
      <w:b/>
      <w:kern w:val="28"/>
      <w:sz w:val="28"/>
    </w:rPr>
  </w:style>
  <w:style w:type="paragraph" w:styleId="Heading2">
    <w:name w:val="heading 2"/>
    <w:basedOn w:val="Normal"/>
    <w:next w:val="Normal"/>
    <w:qFormat/>
    <w:pPr>
      <w:keepNext/>
      <w:numPr>
        <w:ilvl w:val="1"/>
        <w:numId w:val="2"/>
      </w:numPr>
      <w:outlineLvl w:val="1"/>
    </w:pPr>
    <w:rPr>
      <w:b/>
      <w:i/>
      <w:sz w:val="24"/>
    </w:rPr>
  </w:style>
  <w:style w:type="paragraph" w:styleId="Heading3">
    <w:name w:val="heading 3"/>
    <w:basedOn w:val="Normal"/>
    <w:qFormat/>
    <w:pPr>
      <w:keepNext/>
      <w:numPr>
        <w:ilvl w:val="2"/>
        <w:numId w:val="2"/>
      </w:numPr>
      <w:outlineLvl w:val="2"/>
    </w:pPr>
  </w:style>
  <w:style w:type="paragraph" w:styleId="Heading4">
    <w:name w:val="heading 4"/>
    <w:basedOn w:val="Normal"/>
    <w:next w:val="Normal"/>
    <w:qFormat/>
    <w:pPr>
      <w:keepNext/>
      <w:numPr>
        <w:ilvl w:val="3"/>
        <w:numId w:val="2"/>
      </w:numPr>
      <w:outlineLvl w:val="3"/>
    </w:pPr>
  </w:style>
  <w:style w:type="paragraph" w:styleId="Heading5">
    <w:name w:val="heading 5"/>
    <w:basedOn w:val="Normal"/>
    <w:next w:val="Normal"/>
    <w:qFormat/>
    <w:pPr>
      <w:outlineLvl w:val="4"/>
    </w:pPr>
    <w:rPr>
      <w:b/>
      <w:i/>
      <w:sz w:val="24"/>
    </w:rPr>
  </w:style>
  <w:style w:type="paragraph" w:styleId="Heading6">
    <w:name w:val="heading 6"/>
    <w:basedOn w:val="Normal"/>
    <w:next w:val="Normal"/>
    <w:qFormat/>
    <w:pPr>
      <w:spacing w:before="240" w:after="60"/>
      <w:outlineLvl w:val="5"/>
    </w:pPr>
    <w:rPr>
      <w:b/>
      <w:i/>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spacing w:before="240" w:after="60"/>
      <w:outlineLvl w:val="7"/>
    </w:pPr>
    <w:rPr>
      <w:b/>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character" w:styleId="Hyperlink">
    <w:name w:val="Hyperlink"/>
    <w:rPr>
      <w:color w:val="0000FF"/>
      <w:u w:val="single"/>
    </w:rPr>
  </w:style>
  <w:style w:type="character" w:customStyle="1" w:styleId="EmailStyle53">
    <w:name w:val="EmailStyle53"/>
    <w:rPr>
      <w:rFonts w:ascii="Arial" w:hAnsi="Arial"/>
      <w:color w:val="000080"/>
      <w:sz w:val="20"/>
    </w:rPr>
  </w:style>
  <w:style w:type="paragraph" w:styleId="BalloonText">
    <w:name w:val="Balloon Text"/>
    <w:basedOn w:val="Normal"/>
    <w:semiHidden/>
    <w:rPr>
      <w:rFonts w:ascii="Tahoma" w:hAnsi="Tahoma" w:cs="Tahoma"/>
      <w:sz w:val="16"/>
      <w:szCs w:val="16"/>
    </w:rPr>
  </w:style>
  <w:style w:type="character" w:styleId="CommentReference">
    <w:name w:val="annotation reference"/>
    <w:rsid w:val="003E1233"/>
    <w:rPr>
      <w:sz w:val="16"/>
      <w:szCs w:val="16"/>
    </w:rPr>
  </w:style>
  <w:style w:type="paragraph" w:styleId="CommentText">
    <w:name w:val="annotation text"/>
    <w:basedOn w:val="Normal"/>
    <w:link w:val="CommentTextChar"/>
    <w:rsid w:val="003E1233"/>
  </w:style>
  <w:style w:type="character" w:customStyle="1" w:styleId="CommentTextChar">
    <w:name w:val="Comment Text Char"/>
    <w:link w:val="CommentText"/>
    <w:rsid w:val="003E1233"/>
    <w:rPr>
      <w:rFonts w:ascii="Arial" w:hAnsi="Arial"/>
      <w:lang w:eastAsia="en-US"/>
    </w:rPr>
  </w:style>
  <w:style w:type="paragraph" w:styleId="CommentSubject">
    <w:name w:val="annotation subject"/>
    <w:basedOn w:val="CommentText"/>
    <w:next w:val="CommentText"/>
    <w:link w:val="CommentSubjectChar"/>
    <w:rsid w:val="003E1233"/>
    <w:rPr>
      <w:b/>
      <w:bCs/>
    </w:rPr>
  </w:style>
  <w:style w:type="character" w:customStyle="1" w:styleId="CommentSubjectChar">
    <w:name w:val="Comment Subject Char"/>
    <w:link w:val="CommentSubject"/>
    <w:rsid w:val="003E1233"/>
    <w:rPr>
      <w:rFonts w:ascii="Arial" w:hAnsi="Arial"/>
      <w:b/>
      <w:bCs/>
      <w:lang w:eastAsia="en-US"/>
    </w:rPr>
  </w:style>
  <w:style w:type="paragraph" w:styleId="Revision">
    <w:name w:val="Revision"/>
    <w:hidden/>
    <w:uiPriority w:val="99"/>
    <w:semiHidden/>
    <w:rsid w:val="00A217FB"/>
    <w:rPr>
      <w:rFonts w:ascii="Arial" w:hAnsi="Arial"/>
      <w:lang w:eastAsia="en-US"/>
    </w:rPr>
  </w:style>
  <w:style w:type="paragraph" w:styleId="ListParagraph">
    <w:name w:val="List Paragraph"/>
    <w:basedOn w:val="Normal"/>
    <w:uiPriority w:val="34"/>
    <w:qFormat/>
    <w:rsid w:val="006B3FBA"/>
    <w:pPr>
      <w:ind w:left="720"/>
      <w:contextualSpacing/>
    </w:pPr>
  </w:style>
  <w:style w:type="character" w:customStyle="1" w:styleId="ui-provider">
    <w:name w:val="ui-provider"/>
    <w:basedOn w:val="DefaultParagraphFont"/>
    <w:rsid w:val="00C15AA4"/>
  </w:style>
  <w:style w:type="paragraph" w:styleId="Caption">
    <w:name w:val="caption"/>
    <w:basedOn w:val="Normal"/>
    <w:next w:val="Normal"/>
    <w:unhideWhenUsed/>
    <w:qFormat/>
    <w:rsid w:val="00981D36"/>
    <w:pPr>
      <w:spacing w:after="200"/>
    </w:pPr>
    <w:rPr>
      <w:i/>
      <w:iCs/>
      <w:color w:val="44546A" w:themeColor="text2"/>
      <w:sz w:val="18"/>
      <w:szCs w:val="18"/>
    </w:rPr>
  </w:style>
  <w:style w:type="character" w:customStyle="1" w:styleId="normaltextrun">
    <w:name w:val="normaltextrun"/>
    <w:basedOn w:val="DefaultParagraphFont"/>
    <w:rsid w:val="005B6B8D"/>
  </w:style>
  <w:style w:type="character" w:customStyle="1" w:styleId="eop">
    <w:name w:val="eop"/>
    <w:basedOn w:val="DefaultParagraphFont"/>
    <w:rsid w:val="005B6B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4bec6c3e3d9b84e906de9fe7e9f263b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181a2b1c9ef4805208cdb15ccc041076"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5F5E46B-7705-4568-A2FE-37D4831D3F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127A66-AD5F-4608-897E-54837F448E6C}">
  <ds:schemaRefs>
    <ds:schemaRef ds:uri="http://schemas.openxmlformats.org/officeDocument/2006/bibliography"/>
  </ds:schemaRefs>
</ds:datastoreItem>
</file>

<file path=customXml/itemProps3.xml><?xml version="1.0" encoding="utf-8"?>
<ds:datastoreItem xmlns:ds="http://schemas.openxmlformats.org/officeDocument/2006/customXml" ds:itemID="{D32FA28C-1C8E-4DEF-B9A1-2582952B36F9}">
  <ds:schemaRefs>
    <ds:schemaRef ds:uri="http://schemas.microsoft.com/sharepoint/v3/contenttype/forms"/>
  </ds:schemaRefs>
</ds:datastoreItem>
</file>

<file path=customXml/itemProps4.xml><?xml version="1.0" encoding="utf-8"?>
<ds:datastoreItem xmlns:ds="http://schemas.openxmlformats.org/officeDocument/2006/customXml" ds:itemID="{D5EB72ED-9D21-44C7-9AA0-4CBB3878F4DF}">
  <ds:schemaRefs>
    <ds:schemaRef ds:uri="http://schemas.microsoft.com/office/2006/documentManagement/types"/>
    <ds:schemaRef ds:uri="http://schemas.microsoft.com/office/2006/metadata/properties"/>
    <ds:schemaRef ds:uri="http://purl.org/dc/elements/1.1/"/>
    <ds:schemaRef ds:uri="3f6024f2-ec53-42bf-9fc5-b1e570b27390"/>
    <ds:schemaRef ds:uri="cadce026-d35b-4a62-a2ee-1436bb44fb55"/>
    <ds:schemaRef ds:uri="97b6fe81-1556-4112-94ca-31043ca39b71"/>
    <ds:schemaRef ds:uri="http://purl.org/dc/terms/"/>
    <ds:schemaRef ds:uri="http://schemas.microsoft.com/office/infopath/2007/PartnerControl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1449</Words>
  <Characters>7601</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STCP 18-6 Issue 007 Variation to Agreements 25 April 2023</vt:lpstr>
    </vt:vector>
  </TitlesOfParts>
  <Company>NGC</Company>
  <LinksUpToDate>false</LinksUpToDate>
  <CharactersWithSpaces>9032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 18-6 Issue 007 Variation to Agreements 25 April 2023</dc:title>
  <dc:subject/>
  <dc:creator>Peaceful</dc:creator>
  <cp:keywords/>
  <cp:lastModifiedBy>Guidance</cp:lastModifiedBy>
  <cp:revision>7</cp:revision>
  <cp:lastPrinted>2023-10-18T18:57:00Z</cp:lastPrinted>
  <dcterms:created xsi:type="dcterms:W3CDTF">2025-06-03T13:09:00Z</dcterms:created>
  <dcterms:modified xsi:type="dcterms:W3CDTF">2025-06-16T15:24:00Z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onOverlay">
    <vt:lpwstr/>
  </property>
  <property fmtid="{D5CDD505-2E9C-101B-9397-08002B2CF9AE}" pid="3" name="test">
    <vt:lpwstr/>
  </property>
  <property fmtid="{D5CDD505-2E9C-101B-9397-08002B2CF9AE}" pid="4" name="ContentTypeId">
    <vt:lpwstr>0x0101005E7558B389E4AA41BCC49771F5D910C9</vt:lpwstr>
  </property>
  <property fmtid="{D5CDD505-2E9C-101B-9397-08002B2CF9AE}" pid="5" name="MediaServiceImageTags">
    <vt:lpwstr/>
  </property>
  <property fmtid="{D5CDD505-2E9C-101B-9397-08002B2CF9AE}" pid="6" name="MSIP_Label_624b1752-a977-4927-b9e6-e48a43684aee_Enabled">
    <vt:lpwstr>true</vt:lpwstr>
  </property>
  <property fmtid="{D5CDD505-2E9C-101B-9397-08002B2CF9AE}" pid="7" name="MSIP_Label_624b1752-a977-4927-b9e6-e48a43684aee_SetDate">
    <vt:lpwstr>2024-12-12T14:32:52Z</vt:lpwstr>
  </property>
  <property fmtid="{D5CDD505-2E9C-101B-9397-08002B2CF9AE}" pid="8" name="MSIP_Label_624b1752-a977-4927-b9e6-e48a43684aee_Method">
    <vt:lpwstr>Privileged</vt:lpwstr>
  </property>
  <property fmtid="{D5CDD505-2E9C-101B-9397-08002B2CF9AE}" pid="9" name="MSIP_Label_624b1752-a977-4927-b9e6-e48a43684aee_Name">
    <vt:lpwstr>Public</vt:lpwstr>
  </property>
  <property fmtid="{D5CDD505-2E9C-101B-9397-08002B2CF9AE}" pid="10" name="MSIP_Label_624b1752-a977-4927-b9e6-e48a43684aee_SiteId">
    <vt:lpwstr>031a09bc-a2bf-44df-888e-4e09355b7a24</vt:lpwstr>
  </property>
  <property fmtid="{D5CDD505-2E9C-101B-9397-08002B2CF9AE}" pid="11" name="MSIP_Label_624b1752-a977-4927-b9e6-e48a43684aee_ActionId">
    <vt:lpwstr>3366a216-4e4a-430b-8661-46a440267079</vt:lpwstr>
  </property>
  <property fmtid="{D5CDD505-2E9C-101B-9397-08002B2CF9AE}" pid="12" name="MSIP_Label_624b1752-a977-4927-b9e6-e48a43684aee_ContentBits">
    <vt:lpwstr>0</vt:lpwstr>
  </property>
</Properties>
</file>